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551F59" w:rsidRDefault="002D2503" w:rsidP="00211F4B">
            <w:pPr>
              <w:rPr>
                <w:rFonts w:asciiTheme="minorHAnsi" w:hAnsiTheme="minorHAnsi" w:cstheme="minorHAnsi"/>
                <w:b/>
                <w:bCs/>
                <w:i/>
                <w:color w:val="FF0000"/>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opisu projektu a Žiadosti o nenávratný finančný príspevok (ďalej len „ŽoNFP“) vrátane všetkých príloh uvádzaný rovnako.</w:t>
            </w:r>
            <w:r w:rsidR="00551F59">
              <w:rPr>
                <w:rFonts w:asciiTheme="minorHAnsi" w:hAnsiTheme="minorHAnsi" w:cstheme="minorHAnsi"/>
                <w:i/>
                <w:color w:val="0000FF"/>
                <w:sz w:val="18"/>
                <w:szCs w:val="18"/>
              </w:rPr>
              <w:t xml:space="preserve"> </w:t>
            </w:r>
            <w:r w:rsidR="00551F59">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w:t>
            </w:r>
            <w:proofErr w:type="spellStart"/>
            <w:r w:rsidR="005218A7">
              <w:rPr>
                <w:rFonts w:asciiTheme="minorHAnsi" w:hAnsiTheme="minorHAnsi" w:cstheme="minorHAnsi"/>
                <w:i/>
                <w:color w:val="FF0000"/>
                <w:sz w:val="18"/>
                <w:szCs w:val="18"/>
              </w:rPr>
              <w:t>pojektu</w:t>
            </w:r>
            <w:proofErr w:type="spellEnd"/>
            <w:r w:rsidR="005218A7">
              <w:rPr>
                <w:rFonts w:asciiTheme="minorHAnsi" w:hAnsiTheme="minorHAnsi" w:cstheme="minorHAnsi"/>
                <w:i/>
                <w:color w:val="FF0000"/>
                <w:sz w:val="18"/>
                <w:szCs w:val="18"/>
              </w:rPr>
              <w:t xml:space="preserve"> a</w:t>
            </w:r>
            <w:r w:rsidR="00551F59">
              <w:rPr>
                <w:rFonts w:asciiTheme="minorHAnsi" w:hAnsiTheme="minorHAnsi" w:cstheme="minorHAnsi"/>
                <w:i/>
                <w:color w:val="FF0000"/>
                <w:sz w:val="18"/>
                <w:szCs w:val="18"/>
              </w:rPr>
              <w:t xml:space="preserve">: „- </w:t>
            </w:r>
            <w:r w:rsidR="00242C4D">
              <w:rPr>
                <w:rFonts w:asciiTheme="minorHAnsi" w:hAnsiTheme="minorHAnsi" w:cstheme="minorHAnsi"/>
                <w:i/>
                <w:color w:val="FF0000"/>
                <w:sz w:val="18"/>
                <w:szCs w:val="18"/>
              </w:rPr>
              <w:t>druhá</w:t>
            </w:r>
            <w:r w:rsidR="00551F59">
              <w:rPr>
                <w:rFonts w:asciiTheme="minorHAnsi" w:hAnsiTheme="minorHAnsi" w:cstheme="minorHAnsi"/>
                <w:i/>
                <w:color w:val="FF0000"/>
                <w:sz w:val="18"/>
                <w:szCs w:val="18"/>
              </w:rPr>
              <w:t xml:space="preserve"> fáza“</w:t>
            </w:r>
            <w:r w:rsidR="00242C4D">
              <w:rPr>
                <w:rFonts w:asciiTheme="minorHAnsi" w:hAnsiTheme="minorHAnsi" w:cstheme="minorHAnsi"/>
                <w:i/>
                <w:color w:val="FF0000"/>
                <w:sz w:val="18"/>
                <w:szCs w:val="18"/>
              </w:rPr>
              <w:t>.</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5218A7" w:rsidP="00824B30">
            <w:pPr>
              <w:rPr>
                <w:rFonts w:asciiTheme="minorHAnsi" w:hAnsiTheme="minorHAnsi" w:cstheme="minorHAnsi"/>
                <w:i/>
                <w:color w:val="0000FF"/>
                <w:sz w:val="18"/>
                <w:szCs w:val="18"/>
              </w:rPr>
            </w:pPr>
            <w:r w:rsidRPr="00824B30">
              <w:rPr>
                <w:rFonts w:asciiTheme="minorHAnsi" w:hAnsiTheme="minorHAnsi" w:cstheme="minorHAnsi"/>
                <w:i/>
                <w:color w:val="0000FF"/>
                <w:sz w:val="18"/>
                <w:szCs w:val="18"/>
              </w:rPr>
              <w:t>Automaticky vyplnené číslo a názov vyzvania</w:t>
            </w:r>
            <w:r w:rsidR="00824B30">
              <w:rPr>
                <w:rFonts w:asciiTheme="minorHAnsi" w:hAnsiTheme="minorHAnsi" w:cstheme="minorHAnsi"/>
                <w:i/>
                <w:color w:val="0000FF"/>
                <w:sz w:val="18"/>
                <w:szCs w:val="18"/>
              </w:rPr>
              <w:t>.</w:t>
            </w:r>
            <w:r w:rsidRPr="002D4CDB">
              <w:rPr>
                <w:rFonts w:asciiTheme="minorHAnsi" w:hAnsiTheme="minorHAnsi" w:cstheme="minorHAnsi"/>
                <w:i/>
                <w:color w:val="0000FF"/>
                <w:sz w:val="18"/>
                <w:szCs w:val="18"/>
              </w:rPr>
              <w:t xml:space="preserve"> </w:t>
            </w:r>
            <w:r w:rsidR="00373060"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w:t>
            </w:r>
            <w:r w:rsidR="003C3F29">
              <w:rPr>
                <w:rFonts w:asciiTheme="minorHAnsi" w:hAnsiTheme="minorHAnsi" w:cstheme="minorHAnsi"/>
                <w:i/>
                <w:color w:val="0000FF"/>
                <w:sz w:val="18"/>
                <w:szCs w:val="18"/>
              </w:rPr>
              <w:t>2014+</w:t>
            </w:r>
            <w:r w:rsidRPr="002D4CDB">
              <w:rPr>
                <w:rFonts w:asciiTheme="minorHAnsi" w:hAnsiTheme="minorHAnsi" w:cstheme="minorHAnsi"/>
                <w:i/>
                <w:color w:val="0000FF"/>
                <w:sz w:val="18"/>
                <w:szCs w:val="18"/>
              </w:rPr>
              <w:t xml:space="preserve"> - zadáva žiadateľ.</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7D1782" w:rsidP="00B4260D">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18503F" w:rsidRDefault="0018503F" w:rsidP="00B4260D">
            <w:pPr>
              <w:rPr>
                <w:rFonts w:asciiTheme="minorHAnsi" w:hAnsiTheme="minorHAnsi" w:cstheme="minorHAnsi"/>
                <w:i/>
                <w:color w:val="FF0000"/>
                <w:sz w:val="18"/>
                <w:szCs w:val="18"/>
              </w:rPr>
            </w:pPr>
            <w:r w:rsidRPr="002D4739">
              <w:rPr>
                <w:rFonts w:asciiTheme="minorHAnsi" w:hAnsiTheme="minorHAnsi" w:cstheme="minorHAnsi"/>
                <w:i/>
                <w:color w:val="FF0000"/>
                <w:sz w:val="18"/>
                <w:szCs w:val="18"/>
              </w:rPr>
              <w:t>V prípade fázovaného projektu uviesť COV na druhú fázu projektu.</w:t>
            </w:r>
          </w:p>
          <w:p w:rsidR="004C20D4" w:rsidRPr="002D4CDB" w:rsidRDefault="004C20D4" w:rsidP="004C20D4">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503F">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7D1782" w:rsidRDefault="007D1782" w:rsidP="007D1782">
            <w:pPr>
              <w:rPr>
                <w:rFonts w:asciiTheme="minorHAnsi" w:hAnsiTheme="minorHAnsi" w:cstheme="minorHAnsi"/>
                <w:i/>
                <w:color w:val="0000FF"/>
                <w:sz w:val="18"/>
                <w:szCs w:val="18"/>
              </w:rPr>
            </w:pPr>
            <w:r>
              <w:rPr>
                <w:rFonts w:asciiTheme="minorHAnsi" w:hAnsiTheme="minorHAnsi" w:cstheme="minorHAnsi"/>
                <w:i/>
                <w:color w:val="0000FF"/>
                <w:sz w:val="18"/>
                <w:szCs w:val="18"/>
              </w:rPr>
              <w:t>Generované ITMS2014+ z tabuľky 11.C.</w:t>
            </w:r>
          </w:p>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18503F" w:rsidRDefault="0018503F" w:rsidP="00DA7335">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fázovaného projektu uviesť COV na druhú fázu projektu.</w:t>
            </w:r>
          </w:p>
          <w:p w:rsidR="004C20D4" w:rsidRPr="002D4CDB" w:rsidRDefault="004C20D4"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Presný názov žiadateľa, ktorý bude vo všetkých relevantných častiach opisu projektu a ŽoNFP vrátane všetkých príloh uvádzaný rovnako.</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2D4CDB">
              <w:rPr>
                <w:rFonts w:asciiTheme="minorHAnsi" w:hAnsiTheme="minorHAnsi" w:cstheme="minorHAnsi"/>
                <w:i/>
                <w:color w:val="0000FF"/>
                <w:sz w:val="18"/>
                <w:szCs w:val="18"/>
              </w:rPr>
              <w:t xml:space="preserve">Uviesť kód podľa číselníka dostupného na </w:t>
            </w:r>
            <w:hyperlink r:id="rId9" w:history="1">
              <w:r w:rsidR="001A5526" w:rsidRPr="002D4CDB">
                <w:rPr>
                  <w:rStyle w:val="Hypertextovprepojenie"/>
                  <w:rFonts w:asciiTheme="minorHAnsi" w:hAnsiTheme="minorHAnsi" w:cstheme="minorHAnsi"/>
                  <w:i/>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w:t>
            </w:r>
            <w:r w:rsidRPr="00607EC2">
              <w:rPr>
                <w:rFonts w:asciiTheme="minorHAnsi" w:hAnsiTheme="minorHAnsi" w:cstheme="minorHAnsi"/>
                <w:bCs/>
                <w:sz w:val="18"/>
                <w:szCs w:val="18"/>
              </w:rPr>
              <w:t xml:space="preserve">sa </w:t>
            </w:r>
            <w:r w:rsidR="003918DC" w:rsidRPr="00607EC2">
              <w:rPr>
                <w:rFonts w:asciiTheme="minorHAnsi" w:hAnsiTheme="minorHAnsi" w:cstheme="minorHAnsi"/>
                <w:bCs/>
                <w:sz w:val="18"/>
                <w:szCs w:val="18"/>
              </w:rPr>
              <w:t>v</w:t>
            </w:r>
            <w:r w:rsidRPr="00607EC2">
              <w:rPr>
                <w:rFonts w:asciiTheme="minorHAnsi" w:hAnsiTheme="minorHAnsi" w:cstheme="minorHAnsi"/>
                <w:bCs/>
                <w:sz w:val="18"/>
                <w:szCs w:val="18"/>
              </w:rPr>
              <w:t xml:space="preserve"> prípade</w:t>
            </w:r>
            <w:r w:rsidRPr="002D4CDB">
              <w:rPr>
                <w:rFonts w:asciiTheme="minorHAnsi" w:hAnsiTheme="minorHAnsi" w:cstheme="minorHAnsi"/>
                <w:bCs/>
                <w:sz w:val="18"/>
                <w:szCs w:val="18"/>
              </w:rPr>
              <w:t xml:space="preserv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Default="00CD6015" w:rsidP="00B4260D">
            <w:pPr>
              <w:rPr>
                <w:rFonts w:asciiTheme="minorHAnsi" w:hAnsiTheme="minorHAnsi" w:cstheme="minorHAnsi"/>
                <w:sz w:val="18"/>
                <w:szCs w:val="18"/>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p w:rsidR="00C3547E" w:rsidRPr="002D4739" w:rsidRDefault="00C3547E" w:rsidP="00B4260D">
            <w:pPr>
              <w:rPr>
                <w:rFonts w:asciiTheme="minorHAnsi" w:hAnsiTheme="minorHAnsi" w:cstheme="minorHAnsi"/>
                <w:b/>
                <w:bCs/>
                <w:color w:val="0000FF"/>
              </w:rPr>
            </w:pPr>
            <w:r w:rsidRPr="002D4739">
              <w:rPr>
                <w:rFonts w:asciiTheme="minorHAnsi" w:hAnsiTheme="minorHAnsi" w:cstheme="minorHAnsi"/>
                <w:color w:val="0000FF"/>
                <w:sz w:val="18"/>
                <w:szCs w:val="18"/>
              </w:rPr>
              <w:t>Osoba konajúca v mene oprávneného žiadateľa, ak je odlišná od štatutárneho orgánu žiadateľa, musí byť riadne splnomocnená na výkon predmetných úkonov.</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lastRenderedPageBreak/>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1A5526">
            <w:pPr>
              <w:rPr>
                <w:rFonts w:asciiTheme="minorHAnsi" w:hAnsiTheme="minorHAnsi" w:cstheme="minorHAnsi"/>
                <w:b/>
                <w:bCs/>
                <w:sz w:val="18"/>
                <w:szCs w:val="18"/>
              </w:rPr>
            </w:pPr>
            <w:r w:rsidRPr="002D4CDB">
              <w:rPr>
                <w:rFonts w:asciiTheme="minorHAnsi" w:hAnsiTheme="minorHAnsi" w:cstheme="minorHAnsi"/>
                <w:i/>
                <w:color w:val="0000FF"/>
                <w:sz w:val="18"/>
                <w:szCs w:val="18"/>
              </w:rPr>
              <w:t xml:space="preserve">Presný názov projektu </w:t>
            </w:r>
            <w:r w:rsidR="001D2AB4">
              <w:rPr>
                <w:rFonts w:asciiTheme="minorHAnsi" w:hAnsiTheme="minorHAnsi" w:cstheme="minorHAnsi"/>
                <w:i/>
                <w:color w:val="0000FF"/>
                <w:sz w:val="18"/>
                <w:szCs w:val="18"/>
              </w:rPr>
              <w:t>z</w:t>
            </w:r>
            <w:r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opisu projektu a ŽoNFP vrátane všetkých príloh uvádzaný rovnako.</w:t>
            </w:r>
            <w:r w:rsidR="001D2AB4">
              <w:rPr>
                <w:rFonts w:asciiTheme="minorHAnsi" w:hAnsiTheme="minorHAnsi" w:cstheme="minorHAnsi"/>
                <w:i/>
                <w:color w:val="0000FF"/>
                <w:sz w:val="18"/>
                <w:szCs w:val="18"/>
              </w:rPr>
              <w:t xml:space="preserve"> </w:t>
            </w:r>
            <w:r w:rsidR="001D2AB4">
              <w:rPr>
                <w:rFonts w:asciiTheme="minorHAnsi" w:hAnsiTheme="minorHAnsi" w:cstheme="minorHAnsi"/>
                <w:i/>
                <w:color w:val="FF0000"/>
                <w:sz w:val="18"/>
                <w:szCs w:val="18"/>
              </w:rPr>
              <w:t>V prípade fázovaného projektu uviesť</w:t>
            </w:r>
            <w:r w:rsidR="005218A7">
              <w:rPr>
                <w:rFonts w:asciiTheme="minorHAnsi" w:hAnsiTheme="minorHAnsi" w:cstheme="minorHAnsi"/>
                <w:i/>
                <w:color w:val="FF0000"/>
                <w:sz w:val="18"/>
                <w:szCs w:val="18"/>
              </w:rPr>
              <w:t xml:space="preserve"> názov projektu a</w:t>
            </w:r>
            <w:r w:rsidR="001D2AB4">
              <w:rPr>
                <w:rFonts w:asciiTheme="minorHAnsi" w:hAnsiTheme="minorHAnsi" w:cstheme="minorHAnsi"/>
                <w:i/>
                <w:color w:val="FF0000"/>
                <w:sz w:val="18"/>
                <w:szCs w:val="18"/>
              </w:rPr>
              <w:t>: „- druhá fáza“.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1D2AB4" w:rsidP="001D2AB4">
            <w:pPr>
              <w:rPr>
                <w:rFonts w:asciiTheme="minorHAnsi" w:hAnsiTheme="minorHAnsi" w:cstheme="minorHAnsi"/>
                <w:b/>
                <w:bCs/>
              </w:rPr>
            </w:pPr>
            <w:r>
              <w:rPr>
                <w:rFonts w:asciiTheme="minorHAnsi" w:hAnsiTheme="minorHAnsi" w:cstheme="minorHAnsi"/>
                <w:i/>
                <w:color w:val="0000FF"/>
                <w:sz w:val="18"/>
                <w:szCs w:val="18"/>
              </w:rPr>
              <w:t xml:space="preserve">Nezadáva žiadateľ. </w:t>
            </w:r>
            <w:r w:rsidR="00C4317E" w:rsidRPr="002D4CDB">
              <w:rPr>
                <w:rFonts w:asciiTheme="minorHAnsi" w:hAnsiTheme="minorHAnsi" w:cstheme="minorHAnsi"/>
                <w:i/>
                <w:color w:val="0000FF"/>
                <w:sz w:val="18"/>
                <w:szCs w:val="18"/>
              </w:rPr>
              <w:t>Vypĺňa sa pri registrácií ŽoNFP do neverejnej časti ITMS.</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rsidP="005218A7">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w:t>
            </w:r>
            <w:r w:rsidR="005218A7">
              <w:rPr>
                <w:rFonts w:asciiTheme="minorHAnsi" w:hAnsiTheme="minorHAnsi" w:cstheme="minorHAnsi"/>
                <w:sz w:val="18"/>
                <w:szCs w:val="18"/>
              </w:rPr>
              <w:t>vyzvania</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157DA7">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5218A7">
              <w:rPr>
                <w:sz w:val="18"/>
                <w:szCs w:val="18"/>
              </w:rPr>
              <w:t>sekcia sa netýka projektov financovaných z</w:t>
            </w:r>
            <w:r w:rsidR="00157DA7">
              <w:rPr>
                <w:sz w:val="18"/>
                <w:szCs w:val="18"/>
              </w:rPr>
              <w:t> </w:t>
            </w:r>
            <w:r w:rsidR="005218A7">
              <w:rPr>
                <w:sz w:val="18"/>
                <w:szCs w:val="18"/>
              </w:rPr>
              <w:t>KF</w:t>
            </w:r>
            <w:r w:rsidR="00157DA7">
              <w:rPr>
                <w:sz w:val="18"/>
                <w:szCs w:val="18"/>
              </w:rPr>
              <w:t>,</w:t>
            </w:r>
            <w:r w:rsidR="005218A7" w:rsidRPr="002D4CDB">
              <w:rPr>
                <w:rFonts w:asciiTheme="minorHAnsi" w:hAnsiTheme="minorHAnsi" w:cstheme="minorHAnsi"/>
                <w:sz w:val="18"/>
                <w:szCs w:val="18"/>
              </w:rPr>
              <w:t xml:space="preserve"> </w:t>
            </w:r>
            <w:r w:rsidR="00442D1E" w:rsidRPr="002D4CDB">
              <w:rPr>
                <w:rFonts w:asciiTheme="minorHAnsi" w:hAnsiTheme="minorHAnsi" w:cstheme="minorHAnsi"/>
                <w:sz w:val="18"/>
                <w:szCs w:val="18"/>
              </w:rPr>
              <w:t xml:space="preserve">relevantné </w:t>
            </w:r>
            <w:r w:rsidR="00157DA7">
              <w:rPr>
                <w:rFonts w:asciiTheme="minorHAnsi" w:hAnsiTheme="minorHAnsi" w:cstheme="minorHAnsi"/>
                <w:sz w:val="18"/>
                <w:szCs w:val="18"/>
              </w:rPr>
              <w:t xml:space="preserve">iba </w:t>
            </w:r>
            <w:r w:rsidR="00442D1E" w:rsidRPr="002D4CDB">
              <w:rPr>
                <w:rFonts w:asciiTheme="minorHAnsi" w:hAnsiTheme="minorHAnsi" w:cstheme="minorHAnsi"/>
                <w:sz w:val="18"/>
                <w:szCs w:val="18"/>
              </w:rPr>
              <w:t>pre ERDF</w:t>
            </w:r>
            <w:r w:rsidR="005E1820" w:rsidRPr="002D4CDB">
              <w:rPr>
                <w:rFonts w:asciiTheme="minorHAnsi" w:hAnsiTheme="minorHAnsi" w:cstheme="minorHAnsi"/>
                <w:sz w:val="18"/>
                <w:szCs w:val="18"/>
              </w:rPr>
              <w:t>)</w:t>
            </w:r>
            <w:r w:rsidR="007D1782">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r w:rsidR="00157DA7">
              <w:rPr>
                <w:rFonts w:asciiTheme="minorHAnsi" w:hAnsiTheme="minorHAnsi" w:cstheme="minorHAnsi"/>
                <w:i/>
                <w:color w:val="0000FF"/>
                <w:sz w:val="18"/>
                <w:szCs w:val="18"/>
              </w:rPr>
              <w:t xml:space="preserve"> a konkrétneho Vyzvania</w:t>
            </w:r>
            <w:r w:rsidR="00442D1E" w:rsidRPr="002D4CDB">
              <w:rPr>
                <w:rFonts w:asciiTheme="minorHAnsi" w:hAnsiTheme="minorHAnsi" w:cstheme="minorHAnsi"/>
                <w:i/>
                <w:color w:val="0000FF"/>
                <w:sz w:val="18"/>
                <w:szCs w:val="18"/>
              </w:rPr>
              <w:t>.</w:t>
            </w:r>
            <w:r w:rsidR="005218A7">
              <w:rPr>
                <w:rFonts w:asciiTheme="minorHAnsi" w:hAnsiTheme="minorHAnsi" w:cstheme="minorHAnsi"/>
                <w:i/>
                <w:color w:val="0000FF"/>
                <w:sz w:val="18"/>
                <w:szCs w:val="18"/>
              </w:rPr>
              <w:t xml:space="preserve"> </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806683" w:rsidRDefault="002F393A" w:rsidP="00157DA7">
            <w:pPr>
              <w:rPr>
                <w:rFonts w:asciiTheme="minorHAnsi" w:hAnsiTheme="minorHAnsi" w:cstheme="minorHAnsi"/>
                <w:sz w:val="18"/>
                <w:szCs w:val="18"/>
              </w:rPr>
            </w:pPr>
            <w:r w:rsidRPr="002D4CDB">
              <w:rPr>
                <w:rFonts w:asciiTheme="minorHAnsi" w:hAnsiTheme="minorHAnsi" w:cstheme="minorHAnsi"/>
                <w:sz w:val="18"/>
                <w:szCs w:val="18"/>
              </w:rPr>
              <w:t>Výber z</w:t>
            </w:r>
            <w:r w:rsidR="00157DA7">
              <w:rPr>
                <w:rFonts w:asciiTheme="minorHAnsi" w:hAnsiTheme="minorHAnsi" w:cstheme="minorHAnsi"/>
                <w:sz w:val="18"/>
                <w:szCs w:val="18"/>
              </w:rPr>
              <w:t xml:space="preserve"> ponúkaného</w:t>
            </w:r>
            <w:r w:rsidR="00442D1E"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442D1E" w:rsidRPr="002D4CDB">
              <w:rPr>
                <w:rFonts w:asciiTheme="minorHAnsi" w:hAnsiTheme="minorHAnsi" w:cstheme="minorHAnsi"/>
                <w:sz w:val="18"/>
                <w:szCs w:val="18"/>
              </w:rPr>
              <w:t xml:space="preserve">. </w:t>
            </w:r>
          </w:p>
          <w:p w:rsidR="00157DA7" w:rsidRPr="007D1782" w:rsidRDefault="00157DA7" w:rsidP="00157DA7">
            <w:pPr>
              <w:rPr>
                <w:rFonts w:asciiTheme="minorHAnsi" w:hAnsiTheme="minorHAnsi" w:cstheme="minorHAnsi"/>
                <w:i/>
                <w:color w:val="0000FF"/>
                <w:sz w:val="18"/>
                <w:szCs w:val="18"/>
              </w:rPr>
            </w:pPr>
            <w:r w:rsidRPr="007D1782">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oblasti intervencie podľa charakteru projektu. Žiadateľ je povinný vybrať len tú oblasť intervencie, ktorá je oprávnená pre príslušn</w:t>
            </w:r>
            <w:r w:rsidR="0091725B">
              <w:rPr>
                <w:rFonts w:asciiTheme="minorHAnsi" w:hAnsiTheme="minorHAnsi" w:cstheme="minorHAnsi"/>
                <w:i/>
                <w:color w:val="0000FF"/>
                <w:sz w:val="18"/>
                <w:szCs w:val="18"/>
              </w:rPr>
              <w:t>ý projek</w:t>
            </w:r>
            <w:r w:rsidRPr="007D1782">
              <w:rPr>
                <w:rFonts w:asciiTheme="minorHAnsi" w:hAnsiTheme="minorHAnsi" w:cstheme="minorHAnsi"/>
                <w:i/>
                <w:color w:val="0000FF"/>
                <w:sz w:val="18"/>
                <w:szCs w:val="18"/>
              </w:rPr>
              <w:t>t.</w:t>
            </w:r>
          </w:p>
          <w:p w:rsidR="00F646FB" w:rsidRPr="002D4CDB" w:rsidRDefault="00F646FB" w:rsidP="00513502">
            <w:pPr>
              <w:rPr>
                <w:rFonts w:asciiTheme="minorHAnsi" w:hAnsiTheme="minorHAnsi" w:cstheme="minorHAnsi"/>
                <w:sz w:val="18"/>
                <w:szCs w:val="18"/>
              </w:rPr>
            </w:pPr>
            <w:r w:rsidRPr="002D4CDB">
              <w:rPr>
                <w:rFonts w:asciiTheme="minorHAnsi" w:hAnsiTheme="minorHAnsi" w:cstheme="minorHAnsi"/>
                <w:i/>
                <w:color w:val="0000FF"/>
                <w:sz w:val="18"/>
                <w:szCs w:val="18"/>
              </w:rPr>
              <w:t>Žiadateľ vyberá v súlade s OPII a NARIADENÍM KOMISIE (EÚ) č. 215/2014, PRÍLOHA I</w:t>
            </w:r>
            <w:r w:rsidR="00157DA7">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0"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Default="002F393A">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Hospodárskych činností</w:t>
            </w:r>
            <w:r w:rsidR="00442D1E" w:rsidRPr="002D4CDB">
              <w:rPr>
                <w:rFonts w:asciiTheme="minorHAnsi" w:hAnsiTheme="minorHAnsi" w:cstheme="minorHAnsi"/>
                <w:sz w:val="18"/>
                <w:szCs w:val="18"/>
              </w:rPr>
              <w:t xml:space="preserve">. </w:t>
            </w:r>
          </w:p>
          <w:p w:rsidR="00806683" w:rsidRPr="0091725B" w:rsidRDefault="00806683" w:rsidP="00806683">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Pri vyplňovaní elektronického formulára ŽoNFP prostredníctvom verejnej časti ITMS2014+ je v ponuke rolovacie pole, z ktorého žiadateľ vyberá prislúchajúci kód hospodárskej činnosti podľa charakteru projektu. Žiadateľ je povinný vybrať len tú hospodársku činnosť, ktorá je relevantná pre projekt.</w:t>
            </w:r>
          </w:p>
          <w:p w:rsidR="00806683" w:rsidRPr="002D4CDB" w:rsidRDefault="00806683" w:rsidP="00806683">
            <w:pPr>
              <w:rPr>
                <w:rFonts w:asciiTheme="minorHAnsi" w:hAnsiTheme="minorHAnsi" w:cstheme="minorHAnsi"/>
                <w:sz w:val="18"/>
                <w:szCs w:val="18"/>
              </w:rPr>
            </w:pPr>
            <w:r w:rsidRPr="0091725B">
              <w:rPr>
                <w:rFonts w:asciiTheme="minorHAnsi" w:hAnsiTheme="minorHAnsi" w:cstheme="minorHAnsi"/>
                <w:i/>
                <w:color w:val="0000FF"/>
                <w:sz w:val="18"/>
                <w:szCs w:val="18"/>
              </w:rPr>
              <w:t>Kódy pre dimenziu „Hospodárska činnosť“ sú dané vykonávacím nariadením Komisie (EÚ) č. 215/2014 zo 7. marca 2014, v Prílohe I, tabuľka 7 podľa stanovených podmienok poskytnutia príspevku.</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513502" w:rsidRDefault="002F393A" w:rsidP="00513502">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 číselníka Území (mestská, horská...)</w:t>
            </w:r>
            <w:r w:rsidR="00876FE0" w:rsidRPr="002D4CDB">
              <w:rPr>
                <w:rFonts w:asciiTheme="minorHAnsi" w:hAnsiTheme="minorHAnsi" w:cstheme="minorHAnsi"/>
                <w:sz w:val="18"/>
                <w:szCs w:val="18"/>
              </w:rPr>
              <w:t xml:space="preserve"> </w:t>
            </w:r>
          </w:p>
          <w:p w:rsidR="00DE377F" w:rsidRPr="002D4CDB" w:rsidRDefault="00F14B70" w:rsidP="00513502">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513502" w:rsidRDefault="00C213B4" w:rsidP="00F14B70">
            <w:pPr>
              <w:rPr>
                <w:rFonts w:asciiTheme="minorHAnsi" w:hAnsiTheme="minorHAnsi" w:cstheme="minorHAnsi"/>
                <w:sz w:val="18"/>
                <w:szCs w:val="18"/>
              </w:rPr>
            </w:pPr>
            <w:r w:rsidRPr="002D4CDB">
              <w:rPr>
                <w:rFonts w:asciiTheme="minorHAnsi" w:hAnsiTheme="minorHAnsi" w:cstheme="minorHAnsi"/>
                <w:sz w:val="18"/>
                <w:szCs w:val="18"/>
              </w:rPr>
              <w:t>Výber z</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p>
          <w:p w:rsidR="00513502" w:rsidRPr="0091725B" w:rsidRDefault="00513502" w:rsidP="00513502">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Pri vyplňovaní elektronického formulára ŽoNFP prostredníctvom verejnej časti ITMS2014+ je v ponuke rolovacie pole, z ktorého žiadateľ vyberá prislúchajúci kód financovania. </w:t>
            </w:r>
          </w:p>
          <w:p w:rsidR="00AA2399" w:rsidRPr="0091725B" w:rsidRDefault="00F14B70" w:rsidP="00AA2399">
            <w:pPr>
              <w:rPr>
                <w:rFonts w:asciiTheme="minorHAnsi" w:hAnsiTheme="minorHAnsi" w:cstheme="minorHAnsi"/>
                <w:i/>
                <w:color w:val="0000FF"/>
                <w:sz w:val="18"/>
                <w:szCs w:val="18"/>
                <w:u w:val="single"/>
              </w:rPr>
            </w:pPr>
            <w:r w:rsidRPr="002D4CDB">
              <w:rPr>
                <w:rFonts w:asciiTheme="minorHAnsi" w:hAnsiTheme="minorHAnsi" w:cstheme="minorHAnsi"/>
                <w:i/>
                <w:color w:val="0000FF"/>
                <w:sz w:val="18"/>
                <w:szCs w:val="18"/>
              </w:rPr>
              <w:t>Žiadateľ vyberá v súlade s OPII a NARIADENÍM KOMISIE (EÚ) č. 215/2014, PRÍLOHA I</w:t>
            </w:r>
            <w:r w:rsidR="00AA2399">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Nomenklatúra kategórií intervencií fondov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FE4469">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V zmysle OPII časť 4.2 nerelevantné.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91725B" w:rsidRDefault="00FE4469" w:rsidP="00FE4469">
            <w:pPr>
              <w:rPr>
                <w:rFonts w:asciiTheme="minorHAnsi" w:hAnsiTheme="minorHAnsi" w:cstheme="minorHAnsi"/>
                <w:b/>
                <w:bCs/>
              </w:rPr>
            </w:pPr>
            <w:r w:rsidRPr="0091725B">
              <w:rPr>
                <w:rFonts w:asciiTheme="minorHAnsi" w:hAnsiTheme="minorHAnsi" w:cstheme="minorHAnsi"/>
                <w:b/>
                <w:bCs/>
              </w:rPr>
              <w:t>SR</w:t>
            </w:r>
          </w:p>
        </w:tc>
        <w:tc>
          <w:tcPr>
            <w:tcW w:w="2158"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w:t>
            </w:r>
          </w:p>
        </w:tc>
        <w:tc>
          <w:tcPr>
            <w:tcW w:w="2135" w:type="dxa"/>
            <w:vAlign w:val="center"/>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FE4469" w:rsidRPr="0091725B">
              <w:rPr>
                <w:rFonts w:asciiTheme="minorHAnsi" w:hAnsiTheme="minorHAnsi" w:cstheme="minorHAnsi"/>
                <w:i/>
                <w:color w:val="0000FF"/>
                <w:sz w:val="18"/>
                <w:szCs w:val="18"/>
              </w:rPr>
              <w:t>NUTS</w:t>
            </w:r>
            <w:r w:rsidR="00513502" w:rsidRPr="0091725B">
              <w:rPr>
                <w:rFonts w:asciiTheme="minorHAnsi" w:hAnsiTheme="minorHAnsi" w:cstheme="minorHAnsi"/>
                <w:i/>
                <w:color w:val="0000FF"/>
                <w:sz w:val="18"/>
                <w:szCs w:val="18"/>
              </w:rPr>
              <w:t xml:space="preserve"> III</w:t>
            </w:r>
          </w:p>
        </w:tc>
        <w:tc>
          <w:tcPr>
            <w:tcW w:w="2566" w:type="dxa"/>
            <w:vAlign w:val="center"/>
            <w:hideMark/>
          </w:tcPr>
          <w:p w:rsidR="003A67A8" w:rsidRPr="0091725B" w:rsidRDefault="0091725B" w:rsidP="0091725B">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N</w:t>
            </w:r>
            <w:r w:rsidR="00513502" w:rsidRPr="0091725B">
              <w:rPr>
                <w:rFonts w:asciiTheme="minorHAnsi" w:hAnsiTheme="minorHAnsi" w:cstheme="minorHAnsi"/>
                <w:i/>
                <w:color w:val="0000FF"/>
                <w:sz w:val="18"/>
                <w:szCs w:val="18"/>
              </w:rPr>
              <w:t xml:space="preserve">ázov </w:t>
            </w:r>
            <w:r w:rsidR="00C24A69" w:rsidRPr="0091725B">
              <w:rPr>
                <w:rFonts w:asciiTheme="minorHAnsi" w:hAnsiTheme="minorHAnsi" w:cstheme="minorHAnsi"/>
                <w:i/>
                <w:color w:val="0000FF"/>
                <w:sz w:val="18"/>
                <w:szCs w:val="18"/>
              </w:rPr>
              <w:t>NUTS</w:t>
            </w:r>
            <w:r w:rsidR="003A67A8" w:rsidRPr="0091725B">
              <w:rPr>
                <w:rFonts w:asciiTheme="minorHAnsi" w:hAnsiTheme="minorHAnsi" w:cstheme="minorHAnsi"/>
                <w:i/>
                <w:color w:val="0000FF"/>
                <w:sz w:val="18"/>
                <w:szCs w:val="18"/>
              </w:rPr>
              <w:t> </w:t>
            </w:r>
            <w:r w:rsidR="00513502" w:rsidRPr="0091725B">
              <w:rPr>
                <w:rFonts w:asciiTheme="minorHAnsi" w:hAnsiTheme="minorHAnsi" w:cstheme="minorHAnsi"/>
                <w:i/>
                <w:color w:val="0000FF"/>
                <w:sz w:val="18"/>
                <w:szCs w:val="18"/>
              </w:rPr>
              <w:t>IV</w:t>
            </w:r>
            <w:r w:rsidRPr="0091725B">
              <w:rPr>
                <w:rFonts w:asciiTheme="minorHAnsi" w:hAnsiTheme="minorHAnsi" w:cstheme="minorHAnsi"/>
                <w:i/>
                <w:color w:val="0000FF"/>
                <w:sz w:val="18"/>
                <w:szCs w:val="18"/>
              </w:rPr>
              <w:t xml:space="preserve"> (ak relevantné)</w:t>
            </w:r>
          </w:p>
        </w:tc>
        <w:tc>
          <w:tcPr>
            <w:tcW w:w="1812" w:type="dxa"/>
            <w:vAlign w:val="center"/>
          </w:tcPr>
          <w:p w:rsidR="003A67A8" w:rsidRPr="0091725B" w:rsidRDefault="0091725B" w:rsidP="00C24A69">
            <w:pPr>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(ak relevantné)</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Default="00346F2F" w:rsidP="000C0D6B">
            <w:pPr>
              <w:rPr>
                <w:rFonts w:asciiTheme="minorHAnsi" w:hAnsiTheme="minorHAnsi" w:cstheme="minorHAnsi"/>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w:t>
            </w:r>
            <w:proofErr w:type="spellStart"/>
            <w:r w:rsidR="002F393A" w:rsidRPr="002D4CDB">
              <w:rPr>
                <w:rFonts w:asciiTheme="minorHAnsi" w:hAnsiTheme="minorHAnsi" w:cstheme="minorHAnsi"/>
                <w:sz w:val="18"/>
                <w:szCs w:val="18"/>
              </w:rPr>
              <w:t>Z.z</w:t>
            </w:r>
            <w:proofErr w:type="spellEnd"/>
            <w:r w:rsidR="002F393A" w:rsidRPr="002D4CDB">
              <w:rPr>
                <w:rFonts w:asciiTheme="minorHAnsi" w:hAnsiTheme="minorHAnsi" w:cstheme="minorHAnsi"/>
                <w:sz w:val="18"/>
                <w:szCs w:val="18"/>
              </w:rPr>
              <w:t>.)</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p w:rsidR="007C1545" w:rsidRPr="002D4CDB" w:rsidRDefault="007C1545" w:rsidP="007C1545">
            <w:pPr>
              <w:rPr>
                <w:rFonts w:asciiTheme="minorHAnsi" w:hAnsiTheme="minorHAnsi" w:cstheme="minorHAnsi"/>
                <w:b/>
                <w:bCs/>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42C4D" w:rsidRDefault="00DE377F">
            <w:pPr>
              <w:rPr>
                <w:rFonts w:asciiTheme="minorHAnsi" w:hAnsiTheme="minorHAnsi" w:cstheme="minorHAnsi"/>
                <w:i/>
                <w:color w:val="FF0000"/>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r w:rsidR="00B86218">
              <w:rPr>
                <w:rFonts w:asciiTheme="minorHAnsi" w:hAnsiTheme="minorHAnsi" w:cstheme="minorHAnsi"/>
                <w:sz w:val="18"/>
                <w:szCs w:val="18"/>
              </w:rPr>
              <w:t xml:space="preserve">. </w:t>
            </w:r>
            <w:r w:rsidR="00B86218" w:rsidRPr="000771A5">
              <w:rPr>
                <w:rFonts w:asciiTheme="minorHAnsi" w:hAnsiTheme="minorHAnsi" w:cstheme="minorHAnsi"/>
                <w:i/>
                <w:color w:val="FF0000"/>
                <w:sz w:val="18"/>
                <w:szCs w:val="18"/>
              </w:rPr>
              <w:t>V prípade fázovaných projektov žiadateľ</w:t>
            </w:r>
            <w:r w:rsidR="00242C4D" w:rsidRPr="000771A5">
              <w:rPr>
                <w:rFonts w:asciiTheme="minorHAnsi" w:hAnsiTheme="minorHAnsi" w:cstheme="minorHAnsi"/>
                <w:i/>
                <w:color w:val="FF0000"/>
                <w:sz w:val="18"/>
                <w:szCs w:val="18"/>
              </w:rPr>
              <w:t xml:space="preserve"> </w:t>
            </w:r>
            <w:r w:rsidR="00242C4D" w:rsidRPr="00F50863">
              <w:rPr>
                <w:rFonts w:asciiTheme="minorHAnsi" w:hAnsiTheme="minorHAnsi" w:cstheme="minorHAnsi"/>
                <w:i/>
                <w:color w:val="FF0000"/>
                <w:sz w:val="18"/>
                <w:szCs w:val="18"/>
              </w:rPr>
              <w:t xml:space="preserve"> </w:t>
            </w:r>
            <w:r w:rsidR="00242C4D" w:rsidRPr="00242C4D">
              <w:rPr>
                <w:rFonts w:asciiTheme="minorHAnsi" w:hAnsiTheme="minorHAnsi" w:cstheme="minorHAnsi"/>
                <w:i/>
                <w:color w:val="FF0000"/>
                <w:sz w:val="18"/>
                <w:szCs w:val="18"/>
              </w:rPr>
              <w:t>uvedie informáciu, že projekt nadväzuje na prvú fázu projektu</w:t>
            </w:r>
            <w:r w:rsidR="00242C4D">
              <w:rPr>
                <w:rFonts w:asciiTheme="minorHAnsi" w:hAnsiTheme="minorHAnsi" w:cstheme="minorHAnsi"/>
                <w:sz w:val="18"/>
                <w:szCs w:val="18"/>
              </w:rPr>
              <w:t>.</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Žiadateľ popíše spôsob realizácie aktivít projektu,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w:t>
            </w:r>
            <w:r w:rsidR="001D2AB4">
              <w:rPr>
                <w:rFonts w:asciiTheme="minorHAnsi" w:hAnsiTheme="minorHAnsi" w:cstheme="minorHAnsi"/>
                <w:sz w:val="18"/>
                <w:szCs w:val="18"/>
              </w:rPr>
              <w:t> </w:t>
            </w:r>
            <w:r w:rsidR="00A23BE3" w:rsidRPr="002D4CDB">
              <w:rPr>
                <w:rFonts w:asciiTheme="minorHAnsi" w:hAnsiTheme="minorHAnsi" w:cstheme="minorHAnsi"/>
                <w:sz w:val="18"/>
                <w:szCs w:val="18"/>
              </w:rPr>
              <w:t>koncepciami</w:t>
            </w:r>
            <w:r w:rsidR="001D2AB4">
              <w:rPr>
                <w:rFonts w:asciiTheme="minorHAnsi" w:hAnsiTheme="minorHAnsi" w:cstheme="minorHAnsi"/>
                <w:sz w:val="18"/>
                <w:szCs w:val="18"/>
              </w:rPr>
              <w:t>.</w:t>
            </w:r>
            <w:r w:rsidRPr="002D4CDB" w:rsidDel="00EE27A6">
              <w:rPr>
                <w:rFonts w:asciiTheme="minorHAnsi" w:hAnsiTheme="minorHAnsi" w:cstheme="minorHAnsi"/>
                <w:sz w:val="18"/>
                <w:szCs w:val="18"/>
              </w:rPr>
              <w:t xml:space="preserve"> </w:t>
            </w:r>
          </w:p>
          <w:p w:rsidR="005C70A4" w:rsidRDefault="005C70A4" w:rsidP="0091725B">
            <w:pPr>
              <w:rPr>
                <w:rFonts w:asciiTheme="minorHAnsi" w:hAnsiTheme="minorHAnsi" w:cstheme="minorHAnsi"/>
                <w:i/>
                <w:color w:val="0000FF"/>
                <w:sz w:val="18"/>
                <w:szCs w:val="18"/>
              </w:rPr>
            </w:pPr>
          </w:p>
          <w:p w:rsidR="00F34D0E" w:rsidRPr="00687DEE" w:rsidRDefault="00F34D0E" w:rsidP="00F34D0E">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jednotlivých aktivít projektu (hlavných aj podporných) a ich technické zabezpečenie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 xml:space="preserve">popis navrhovaných postupov a riešení pri realizácii aktivít projektu (napr. technické riešenia, potreby nákupu konkrétnych zariadení a pod) </w:t>
            </w:r>
          </w:p>
          <w:p w:rsidR="005C70A4" w:rsidRPr="0091725B" w:rsidRDefault="005C70A4" w:rsidP="0091725B">
            <w:pPr>
              <w:pStyle w:val="Odsekzoznamu"/>
              <w:numPr>
                <w:ilvl w:val="0"/>
                <w:numId w:val="10"/>
              </w:numPr>
              <w:ind w:left="284" w:hanging="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časovú následnosť (</w:t>
            </w:r>
            <w:proofErr w:type="spellStart"/>
            <w:r w:rsidRPr="0091725B">
              <w:rPr>
                <w:rFonts w:asciiTheme="minorHAnsi" w:hAnsiTheme="minorHAnsi" w:cstheme="minorHAnsi"/>
                <w:i/>
                <w:color w:val="0000FF"/>
                <w:sz w:val="18"/>
                <w:szCs w:val="18"/>
              </w:rPr>
              <w:t>etapizáciu</w:t>
            </w:r>
            <w:proofErr w:type="spellEnd"/>
            <w:r w:rsidRPr="0091725B">
              <w:rPr>
                <w:rFonts w:asciiTheme="minorHAnsi" w:hAnsiTheme="minorHAnsi" w:cstheme="minorHAnsi"/>
                <w:i/>
                <w:color w:val="0000FF"/>
                <w:sz w:val="18"/>
                <w:szCs w:val="18"/>
              </w:rPr>
              <w:t xml:space="preserve">) realizácie aktivít projektu. </w:t>
            </w:r>
          </w:p>
          <w:p w:rsidR="005C70A4" w:rsidRDefault="005C70A4" w:rsidP="0091725B">
            <w:pPr>
              <w:rPr>
                <w:rFonts w:asciiTheme="minorHAnsi" w:hAnsiTheme="minorHAnsi" w:cstheme="minorHAnsi"/>
                <w:i/>
                <w:color w:val="0000FF"/>
                <w:sz w:val="18"/>
                <w:szCs w:val="18"/>
              </w:rPr>
            </w:pPr>
          </w:p>
          <w:p w:rsidR="005C70A4" w:rsidRDefault="005C70A4" w:rsidP="0091725B">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hlavných aktivít</w:t>
            </w:r>
            <w:r>
              <w:rPr>
                <w:rFonts w:asciiTheme="minorHAnsi" w:hAnsiTheme="minorHAnsi" w:cstheme="minorHAnsi"/>
                <w:i/>
                <w:color w:val="0000FF"/>
                <w:sz w:val="18"/>
                <w:szCs w:val="18"/>
              </w:rPr>
              <w:t xml:space="preserve"> – hlavné aktivity musia byť definované tak, aby</w:t>
            </w:r>
            <w:r w:rsidR="004A5BB5">
              <w:rPr>
                <w:rFonts w:asciiTheme="minorHAnsi" w:hAnsiTheme="minorHAnsi" w:cstheme="minorHAnsi"/>
                <w:i/>
                <w:color w:val="0000FF"/>
                <w:sz w:val="18"/>
                <w:szCs w:val="18"/>
              </w:rPr>
              <w:t xml:space="preserve"> </w:t>
            </w:r>
            <w:r w:rsidR="004A5BB5" w:rsidRPr="0091725B">
              <w:rPr>
                <w:rFonts w:asciiTheme="minorHAnsi" w:hAnsiTheme="minorHAnsi" w:cstheme="minorHAnsi"/>
                <w:i/>
                <w:color w:val="0000FF"/>
                <w:sz w:val="18"/>
                <w:szCs w:val="18"/>
              </w:rPr>
              <w:t xml:space="preserve">ku každej hlavnej aktivite projektu mohol žiadateľ vybrať </w:t>
            </w:r>
            <w:r w:rsidR="004A5BB5" w:rsidRPr="0091725B">
              <w:rPr>
                <w:rFonts w:asciiTheme="minorHAnsi" w:hAnsiTheme="minorHAnsi" w:cstheme="minorHAnsi"/>
                <w:i/>
                <w:color w:val="0000FF"/>
                <w:sz w:val="18"/>
                <w:szCs w:val="18"/>
                <w:u w:val="single"/>
              </w:rPr>
              <w:t>minimálne jeden merateľný ukazovateľ</w:t>
            </w:r>
            <w:r w:rsidR="004A5BB5" w:rsidRPr="0091725B">
              <w:rPr>
                <w:rFonts w:asciiTheme="minorHAnsi" w:hAnsiTheme="minorHAnsi" w:cstheme="minorHAnsi"/>
                <w:i/>
                <w:color w:val="0000FF"/>
                <w:sz w:val="18"/>
                <w:szCs w:val="18"/>
              </w:rPr>
              <w:t>, ktorý musí predstavovať kvantifikáciu toho, čo sa realizáciou aktivity za požadované výdavky dosiahne.</w:t>
            </w:r>
          </w:p>
          <w:p w:rsidR="00301013" w:rsidRPr="0091725B" w:rsidRDefault="00301013" w:rsidP="000771A5">
            <w:pPr>
              <w:spacing w:before="60"/>
              <w:rPr>
                <w:rFonts w:asciiTheme="minorHAnsi" w:hAnsiTheme="minorHAnsi" w:cstheme="minorHAns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stavby  = realizácia projektu), žiadateľ uvedie rozdelenie aktivít (</w:t>
            </w:r>
            <w:proofErr w:type="spellStart"/>
            <w:r>
              <w:rPr>
                <w:rFonts w:ascii="Calibri" w:hAnsi="Calibri" w:cs="Calibri"/>
                <w:i/>
                <w:color w:val="0000FF"/>
                <w:sz w:val="18"/>
                <w:szCs w:val="18"/>
              </w:rPr>
              <w:t>podaktivít</w:t>
            </w:r>
            <w:proofErr w:type="spellEnd"/>
            <w:r>
              <w:rPr>
                <w:rFonts w:ascii="Calibri" w:hAnsi="Calibri" w:cs="Calibri"/>
                <w:i/>
                <w:color w:val="0000FF"/>
                <w:sz w:val="18"/>
                <w:szCs w:val="18"/>
              </w:rPr>
              <w:t>) pod príslušné hlavné aktivity, ktoré budú k naplneniu prispievať.</w:t>
            </w:r>
          </w:p>
          <w:p w:rsidR="005C70A4" w:rsidRDefault="005C70A4" w:rsidP="001D2AB4">
            <w:pPr>
              <w:rPr>
                <w:rFonts w:asciiTheme="minorHAnsi" w:hAnsiTheme="minorHAnsi" w:cstheme="minorHAnsi"/>
                <w:i/>
                <w:color w:val="0000FF"/>
                <w:sz w:val="18"/>
                <w:szCs w:val="18"/>
              </w:rPr>
            </w:pPr>
          </w:p>
          <w:p w:rsidR="001D2AB4" w:rsidRPr="0091725B" w:rsidRDefault="001D2AB4" w:rsidP="001D2AB4">
            <w:pPr>
              <w:rPr>
                <w:rFonts w:asciiTheme="minorHAnsi" w:hAnsiTheme="minorHAnsi" w:cstheme="minorHAnsi"/>
                <w:i/>
                <w:color w:val="0000FF"/>
                <w:sz w:val="18"/>
                <w:szCs w:val="18"/>
              </w:rPr>
            </w:pPr>
            <w:r w:rsidRPr="0091725B">
              <w:rPr>
                <w:rFonts w:asciiTheme="minorHAnsi" w:hAnsiTheme="minorHAnsi" w:cstheme="minorHAnsi"/>
                <w:b/>
                <w:i/>
                <w:color w:val="0000FF"/>
                <w:sz w:val="18"/>
                <w:szCs w:val="18"/>
              </w:rPr>
              <w:t>Popis podporných aktivít</w:t>
            </w:r>
            <w:r w:rsidRPr="0091725B">
              <w:rPr>
                <w:rFonts w:asciiTheme="minorHAnsi" w:hAnsiTheme="minorHAnsi" w:cstheme="minorHAnsi"/>
                <w:i/>
                <w:color w:val="0000FF"/>
                <w:sz w:val="18"/>
                <w:szCs w:val="18"/>
              </w:rPr>
              <w:t xml:space="preserve"> – popis sa uvádza aj v prípade, že si žiadateľ nenárokuje výdavky spojené s týmito aktivitami.</w:t>
            </w:r>
          </w:p>
          <w:p w:rsidR="001D2AB4" w:rsidRPr="0091725B" w:rsidRDefault="001D2AB4" w:rsidP="0091725B">
            <w:pPr>
              <w:pStyle w:val="Odsekzoznamu"/>
              <w:numPr>
                <w:ilvl w:val="0"/>
                <w:numId w:val="7"/>
              </w:numPr>
              <w:ind w:left="426"/>
              <w:rPr>
                <w:rFonts w:asciiTheme="minorHAnsi" w:hAnsiTheme="minorHAnsi"/>
                <w:i/>
                <w:color w:val="0000FF"/>
                <w:sz w:val="18"/>
                <w:szCs w:val="18"/>
              </w:rPr>
            </w:pPr>
            <w:r w:rsidRPr="0091725B">
              <w:rPr>
                <w:rFonts w:asciiTheme="minorHAnsi" w:hAnsiTheme="minorHAnsi"/>
                <w:i/>
                <w:color w:val="0000FF"/>
                <w:sz w:val="18"/>
                <w:szCs w:val="18"/>
              </w:rPr>
              <w:t>Popis zabezpečenia riadenia projektu – popis administratívneho zabezpečenia realizácie projektu, kto (intern</w:t>
            </w:r>
            <w:r w:rsidR="004A5BB5" w:rsidRPr="0091725B">
              <w:rPr>
                <w:rFonts w:asciiTheme="minorHAnsi" w:hAnsiTheme="minorHAnsi"/>
                <w:i/>
                <w:color w:val="0000FF"/>
                <w:sz w:val="18"/>
                <w:szCs w:val="18"/>
              </w:rPr>
              <w:t>í</w:t>
            </w:r>
            <w:r w:rsidRPr="0091725B">
              <w:rPr>
                <w:rFonts w:asciiTheme="minorHAnsi" w:hAnsiTheme="minorHAnsi"/>
                <w:i/>
                <w:color w:val="0000FF"/>
                <w:sz w:val="18"/>
                <w:szCs w:val="18"/>
              </w:rPr>
              <w:t xml:space="preserve"> zamestnanci alebo externé riadenie) a aké činnosti  bude zabezpečovať. V prípade ak si žiadateľ nárokuje v rámci ŽoNFP výdavky na externé riadenie projektu, je povinný uviesť konkrétne odôvodnenie potreby externého riadenia.</w:t>
            </w:r>
          </w:p>
          <w:p w:rsidR="003C3F29" w:rsidRDefault="004A5BB5" w:rsidP="0091725B">
            <w:pPr>
              <w:pStyle w:val="Odsekzoznamu"/>
              <w:numPr>
                <w:ilvl w:val="0"/>
                <w:numId w:val="7"/>
              </w:numPr>
              <w:ind w:left="426"/>
              <w:rPr>
                <w:rFonts w:ascii="Calibri" w:hAnsi="Calibri" w:cs="Calibri"/>
                <w:i/>
                <w:color w:val="0000FF"/>
                <w:sz w:val="18"/>
                <w:szCs w:val="18"/>
              </w:rPr>
            </w:pPr>
            <w:r w:rsidRPr="0091725B">
              <w:rPr>
                <w:rFonts w:ascii="Calibri" w:hAnsi="Calibri" w:cs="Calibri"/>
                <w:i/>
                <w:color w:val="0000FF"/>
                <w:sz w:val="18"/>
                <w:szCs w:val="18"/>
              </w:rPr>
              <w:t xml:space="preserve">Popis zabezpečenia Publicity a informovanosti </w:t>
            </w:r>
            <w:bookmarkStart w:id="0" w:name="_GoBack"/>
            <w:bookmarkEnd w:id="0"/>
            <w:r w:rsidRPr="0091725B">
              <w:rPr>
                <w:rFonts w:ascii="Calibri" w:hAnsi="Calibri" w:cs="Calibri"/>
                <w:i/>
                <w:color w:val="0000FF"/>
                <w:sz w:val="18"/>
                <w:szCs w:val="18"/>
              </w:rPr>
              <w:t>– aké opatrenia sa príjmu, popis výstupov, množstvo, predpokladaná hodnota výšky nákladov, časový harmonogram atď.</w:t>
            </w:r>
          </w:p>
          <w:p w:rsidR="004C4B6F" w:rsidRPr="0091725B" w:rsidRDefault="004C4B6F" w:rsidP="0091725B">
            <w:pPr>
              <w:ind w:left="66"/>
              <w:rPr>
                <w:rFonts w:ascii="Calibri" w:hAnsi="Calibri" w:cs="Calibri"/>
                <w:i/>
                <w:color w:val="0000FF"/>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DE377F" w:rsidRDefault="00DE377F" w:rsidP="00050586">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w:t>
            </w:r>
            <w:r w:rsidR="00050586" w:rsidRPr="00242C4D">
              <w:rPr>
                <w:rFonts w:asciiTheme="minorHAnsi" w:hAnsiTheme="minorHAnsi" w:cstheme="minorHAnsi"/>
                <w:i/>
                <w:color w:val="FF0000"/>
                <w:sz w:val="18"/>
                <w:szCs w:val="18"/>
              </w:rPr>
              <w:t xml:space="preserve"> </w:t>
            </w:r>
            <w:r w:rsidR="00050586" w:rsidRPr="002D4CDB">
              <w:rPr>
                <w:rFonts w:asciiTheme="minorHAnsi" w:hAnsiTheme="minorHAnsi" w:cstheme="minorHAnsi"/>
                <w:sz w:val="18"/>
                <w:szCs w:val="18"/>
              </w:rPr>
              <w:t>a </w:t>
            </w:r>
            <w:r w:rsidR="00892CBB">
              <w:rPr>
                <w:rFonts w:asciiTheme="minorHAnsi" w:hAnsiTheme="minorHAnsi" w:cstheme="minorHAnsi"/>
                <w:sz w:val="18"/>
                <w:szCs w:val="18"/>
              </w:rPr>
              <w:t>o</w:t>
            </w:r>
            <w:r w:rsidR="00050586" w:rsidRPr="002D4CDB">
              <w:rPr>
                <w:rFonts w:asciiTheme="minorHAnsi" w:hAnsiTheme="minorHAnsi" w:cstheme="minorHAnsi"/>
                <w:sz w:val="18"/>
                <w:szCs w:val="18"/>
              </w:rPr>
              <w:t>čakávané výsledky a posúdenie navrhovaných aktivít z hľadiska ich prevádzkovej a technickej udržateľnosti, resp. udržateľnosti výsledkov projektu</w:t>
            </w:r>
            <w:r w:rsidR="001D2AB4">
              <w:rPr>
                <w:rFonts w:asciiTheme="minorHAnsi" w:hAnsiTheme="minorHAnsi" w:cstheme="minorHAnsi"/>
                <w:sz w:val="18"/>
                <w:szCs w:val="18"/>
              </w:rPr>
              <w:t>.</w:t>
            </w:r>
          </w:p>
          <w:p w:rsidR="00BE657D" w:rsidRPr="0091725B" w:rsidRDefault="00BE657D" w:rsidP="00BE657D">
            <w:pPr>
              <w:rPr>
                <w:rFonts w:asciiTheme="minorHAnsi" w:hAnsiTheme="minorHAnsi" w:cstheme="minorHAnsi"/>
                <w:i/>
                <w:color w:val="FF0000"/>
                <w:sz w:val="18"/>
                <w:szCs w:val="18"/>
              </w:rPr>
            </w:pPr>
            <w:r w:rsidRPr="0091725B">
              <w:rPr>
                <w:rFonts w:asciiTheme="minorHAnsi" w:hAnsiTheme="minorHAnsi" w:cstheme="minorHAnsi"/>
                <w:i/>
                <w:color w:val="FF0000"/>
                <w:sz w:val="18"/>
                <w:szCs w:val="18"/>
              </w:rPr>
              <w:t>V prípade fázovaných projektov žiadateľ opíše udržateľnosť  vo vzťahu k celému projektu (t.j. k prvej aj druhej fáze),</w:t>
            </w:r>
          </w:p>
          <w:p w:rsidR="00892CBB" w:rsidRDefault="00892CBB"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toho, ako sa realizáciou navrhovaných hlavných aktivít projektu dosiahnu deklarované cieľové hodnoty merateľných ukazovateľov projektu;</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Finančná udržateľnosť</w:t>
            </w:r>
          </w:p>
          <w:p w:rsidR="001D2AB4" w:rsidRPr="00BE657D" w:rsidRDefault="00BE657D" w:rsidP="00BE657D">
            <w:pPr>
              <w:ind w:left="284"/>
              <w:rPr>
                <w:rFonts w:asciiTheme="minorHAnsi" w:hAnsiTheme="minorHAnsi" w:cstheme="minorHAnsi"/>
                <w:i/>
                <w:color w:val="0000FF"/>
                <w:sz w:val="18"/>
                <w:szCs w:val="18"/>
              </w:rPr>
            </w:pPr>
            <w:r>
              <w:rPr>
                <w:rFonts w:asciiTheme="minorHAnsi" w:hAnsiTheme="minorHAnsi" w:cstheme="minorHAnsi"/>
                <w:i/>
                <w:color w:val="0000FF"/>
                <w:sz w:val="18"/>
                <w:szCs w:val="18"/>
              </w:rPr>
              <w:t>P</w:t>
            </w:r>
            <w:r w:rsidR="001D2AB4" w:rsidRPr="00BE657D">
              <w:rPr>
                <w:rFonts w:asciiTheme="minorHAnsi" w:hAnsiTheme="minorHAnsi" w:cstheme="minorHAnsi"/>
                <w:i/>
                <w:color w:val="0000FF"/>
                <w:sz w:val="18"/>
                <w:szCs w:val="18"/>
              </w:rPr>
              <w:t xml:space="preserve">ríjmy a výdavky za celé referenčné obdobie, kumulovaný </w:t>
            </w:r>
            <w:proofErr w:type="spellStart"/>
            <w:r w:rsidR="001D2AB4" w:rsidRPr="00BE657D">
              <w:rPr>
                <w:rFonts w:asciiTheme="minorHAnsi" w:hAnsiTheme="minorHAnsi" w:cstheme="minorHAnsi"/>
                <w:i/>
                <w:color w:val="0000FF"/>
                <w:sz w:val="18"/>
                <w:szCs w:val="18"/>
              </w:rPr>
              <w:t>cash</w:t>
            </w:r>
            <w:proofErr w:type="spellEnd"/>
            <w:r w:rsidR="001D2AB4" w:rsidRPr="00BE657D">
              <w:rPr>
                <w:rFonts w:asciiTheme="minorHAnsi" w:hAnsiTheme="minorHAnsi" w:cstheme="minorHAnsi"/>
                <w:i/>
                <w:color w:val="0000FF"/>
                <w:sz w:val="18"/>
                <w:szCs w:val="18"/>
              </w:rPr>
              <w:t xml:space="preserve"> </w:t>
            </w:r>
            <w:proofErr w:type="spellStart"/>
            <w:r w:rsidR="001D2AB4" w:rsidRPr="00BE657D">
              <w:rPr>
                <w:rFonts w:asciiTheme="minorHAnsi" w:hAnsiTheme="minorHAnsi" w:cstheme="minorHAnsi"/>
                <w:i/>
                <w:color w:val="0000FF"/>
                <w:sz w:val="18"/>
                <w:szCs w:val="18"/>
              </w:rPr>
              <w:t>flow</w:t>
            </w:r>
            <w:proofErr w:type="spellEnd"/>
            <w:r w:rsidR="001D2AB4" w:rsidRPr="00BE657D">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 Prevádzková udržateľnosť</w:t>
            </w:r>
          </w:p>
          <w:p w:rsidR="001D2AB4" w:rsidRPr="0091725B"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Opis spôsobu zabezpečenia prevádzky projektu. Kto bude zabezpečovať prevádzku projektu? Bude zabezpečená vlastnými kapacitami žiadateľa alebo dodávateľským spôsobom?</w:t>
            </w:r>
          </w:p>
          <w:p w:rsidR="001D2AB4" w:rsidRPr="00687DEE" w:rsidRDefault="001D2AB4" w:rsidP="0091725B">
            <w:pPr>
              <w:pStyle w:val="Odsekzoznamu"/>
              <w:numPr>
                <w:ilvl w:val="0"/>
                <w:numId w:val="11"/>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Environmentálna udržateľnosť</w:t>
            </w:r>
          </w:p>
          <w:p w:rsidR="001D2AB4" w:rsidRDefault="001D2AB4" w:rsidP="0091725B">
            <w:pPr>
              <w:ind w:left="284"/>
              <w:rPr>
                <w:rFonts w:asciiTheme="minorHAnsi" w:hAnsiTheme="minorHAnsi" w:cstheme="minorHAnsi"/>
                <w:i/>
                <w:color w:val="0000FF"/>
                <w:sz w:val="18"/>
                <w:szCs w:val="18"/>
              </w:rPr>
            </w:pPr>
            <w:r w:rsidRPr="0091725B">
              <w:rPr>
                <w:rFonts w:asciiTheme="minorHAnsi" w:hAnsiTheme="minorHAnsi" w:cstheme="minorHAnsi"/>
                <w:i/>
                <w:color w:val="0000FF"/>
                <w:sz w:val="18"/>
                <w:szCs w:val="18"/>
              </w:rPr>
              <w:t>Zhodnotenie na základe záverov Štúdie dopadov na životné prostredie, Výsledkov EIA a Natura 2000.</w:t>
            </w:r>
          </w:p>
          <w:p w:rsidR="003C3F29" w:rsidRPr="001D2AB4" w:rsidRDefault="003C3F29" w:rsidP="00BE657D">
            <w:pPr>
              <w:rPr>
                <w:rFonts w:asciiTheme="minorHAnsi" w:hAnsiTheme="minorHAnsi" w:cstheme="minorHAnsi"/>
                <w:i/>
                <w:color w:val="0000FF"/>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2C4DEF" w:rsidRDefault="00050586">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1D2AB4">
              <w:rPr>
                <w:rFonts w:asciiTheme="minorHAnsi" w:hAnsiTheme="minorHAnsi" w:cstheme="minorHAnsi"/>
                <w:sz w:val="18"/>
                <w:szCs w:val="18"/>
              </w:rPr>
              <w:t>.</w:t>
            </w:r>
          </w:p>
          <w:p w:rsidR="00F34D0E" w:rsidRDefault="00F34D0E" w:rsidP="001D2AB4">
            <w:pPr>
              <w:rPr>
                <w:rFonts w:asciiTheme="minorHAnsi" w:hAnsiTheme="minorHAnsi" w:cstheme="minorHAnsi"/>
                <w:i/>
                <w:color w:val="0000FF"/>
                <w:sz w:val="18"/>
                <w:szCs w:val="18"/>
              </w:rPr>
            </w:pPr>
          </w:p>
          <w:p w:rsidR="001D2AB4" w:rsidRPr="00687DEE" w:rsidRDefault="001D2AB4" w:rsidP="001D2AB4">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administratívnej kapacity žiadateľa na riadenie projektu, t.j. organizačné, personálne a technické zabezpečenie riadenia projektu;</w:t>
            </w:r>
          </w:p>
          <w:p w:rsidR="001D2AB4" w:rsidRPr="00687DEE" w:rsidRDefault="001D2AB4" w:rsidP="0091725B">
            <w:pPr>
              <w:pStyle w:val="Odsekzoznamu"/>
              <w:numPr>
                <w:ilvl w:val="0"/>
                <w:numId w:val="12"/>
              </w:numPr>
              <w:ind w:left="284" w:hanging="284"/>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1D2AB4" w:rsidRPr="002D4CDB" w:rsidRDefault="001D2AB4" w:rsidP="0091725B">
            <w:pPr>
              <w:pStyle w:val="Odsekzoznamu"/>
              <w:numPr>
                <w:ilvl w:val="0"/>
                <w:numId w:val="12"/>
              </w:numPr>
              <w:ind w:left="284" w:hanging="284"/>
              <w:rPr>
                <w:rFonts w:asciiTheme="minorHAnsi" w:hAnsiTheme="minorHAnsi" w:cstheme="minorHAnsi"/>
                <w:sz w:val="18"/>
                <w:szCs w:val="18"/>
              </w:rPr>
            </w:pPr>
            <w:r w:rsidRPr="00687DEE">
              <w:rPr>
                <w:rFonts w:asciiTheme="minorHAnsi" w:hAnsiTheme="minorHAnsi" w:cstheme="minorHAnsi"/>
                <w:i/>
                <w:color w:val="0000FF"/>
                <w:sz w:val="18"/>
                <w:szCs w:val="18"/>
              </w:rPr>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8A4F7E">
        <w:trPr>
          <w:trHeight w:val="330"/>
        </w:trPr>
        <w:tc>
          <w:tcPr>
            <w:tcW w:w="9288"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A4F7E">
        <w:trPr>
          <w:trHeight w:val="660"/>
        </w:trPr>
        <w:tc>
          <w:tcPr>
            <w:tcW w:w="9288" w:type="dxa"/>
            <w:hideMark/>
          </w:tcPr>
          <w:p w:rsidR="00EA6606" w:rsidRPr="002D4CDB" w:rsidRDefault="008A4F7E" w:rsidP="005E1820">
            <w:pPr>
              <w:rPr>
                <w:rFonts w:asciiTheme="minorHAnsi" w:hAnsiTheme="minorHAnsi" w:cstheme="minorHAnsi"/>
                <w:sz w:val="18"/>
                <w:szCs w:val="18"/>
              </w:rPr>
            </w:pPr>
            <w:r w:rsidRPr="008A4F7E">
              <w:rPr>
                <w:rFonts w:asciiTheme="minorHAnsi" w:hAnsiTheme="minorHAnsi" w:cstheme="minorHAnsi"/>
                <w:i/>
                <w:color w:val="0000FF"/>
                <w:sz w:val="18"/>
                <w:szCs w:val="18"/>
              </w:rPr>
              <w:t>Ne</w:t>
            </w:r>
            <w:r w:rsidR="001D2AB4" w:rsidRPr="00687DEE">
              <w:rPr>
                <w:rFonts w:asciiTheme="minorHAnsi" w:hAnsiTheme="minorHAnsi" w:cstheme="minorHAnsi"/>
                <w:i/>
                <w:color w:val="0000FF"/>
                <w:sz w:val="18"/>
                <w:szCs w:val="18"/>
              </w:rPr>
              <w:t>relevantné pre projekty spolufinancované z KF a</w:t>
            </w:r>
            <w:r w:rsidR="001D2AB4">
              <w:rPr>
                <w:rFonts w:asciiTheme="minorHAnsi" w:hAnsiTheme="minorHAnsi" w:cstheme="minorHAnsi"/>
                <w:i/>
                <w:color w:val="0000FF"/>
                <w:sz w:val="18"/>
                <w:szCs w:val="18"/>
              </w:rPr>
              <w:t> </w:t>
            </w:r>
            <w:r w:rsidR="001D2AB4" w:rsidRPr="00687DEE">
              <w:rPr>
                <w:rFonts w:asciiTheme="minorHAnsi" w:hAnsiTheme="minorHAnsi" w:cstheme="minorHAnsi"/>
                <w:i/>
                <w:color w:val="0000FF"/>
                <w:sz w:val="18"/>
                <w:szCs w:val="18"/>
              </w:rPr>
              <w:t>EFRR</w:t>
            </w:r>
            <w:r w:rsidR="001D2AB4">
              <w:rPr>
                <w:rFonts w:asciiTheme="minorHAnsi" w:hAnsiTheme="minorHAnsi" w:cstheme="minorHAnsi"/>
                <w:i/>
                <w:color w:val="0000FF"/>
                <w:sz w:val="18"/>
                <w:szCs w:val="18"/>
              </w:rPr>
              <w:t>.</w:t>
            </w:r>
          </w:p>
        </w:tc>
      </w:tr>
    </w:tbl>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D4CDB">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D4CDB">
        <w:trPr>
          <w:trHeight w:val="630"/>
        </w:trPr>
        <w:tc>
          <w:tcPr>
            <w:tcW w:w="4644" w:type="dxa"/>
            <w:gridSpan w:val="2"/>
            <w:shd w:val="clear" w:color="auto" w:fill="0070C0"/>
          </w:tcPr>
          <w:p w:rsidR="00570367" w:rsidRPr="002D4CDB" w:rsidRDefault="00570367" w:rsidP="00606FF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w:t>
            </w:r>
            <w:r w:rsidR="00242C4D">
              <w:t xml:space="preserve"> </w:t>
            </w:r>
            <w:r w:rsidRPr="002D4CDB">
              <w:rPr>
                <w:rFonts w:asciiTheme="minorHAnsi" w:hAnsiTheme="minorHAnsi" w:cstheme="minorHAnsi"/>
                <w:b/>
                <w:bCs/>
                <w:color w:val="FFFFFF" w:themeColor="background1"/>
              </w:rPr>
              <w:t xml:space="preserve">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Default="00570367" w:rsidP="002D4CDB">
            <w:pPr>
              <w:jc w:val="left"/>
              <w:rPr>
                <w:rFonts w:asciiTheme="minorHAnsi" w:hAnsiTheme="minorHAnsi" w:cstheme="minorHAnsi"/>
                <w:sz w:val="18"/>
                <w:szCs w:val="18"/>
              </w:rPr>
            </w:pPr>
            <w:r w:rsidRPr="002D4CDB">
              <w:rPr>
                <w:rFonts w:asciiTheme="minorHAnsi" w:hAnsiTheme="minorHAnsi" w:cstheme="minorHAnsi"/>
                <w:sz w:val="18"/>
                <w:szCs w:val="18"/>
              </w:rPr>
              <w:t xml:space="preserve">Automaticky vyplnené </w:t>
            </w:r>
          </w:p>
          <w:p w:rsidR="00863BF2" w:rsidRPr="008A4F7E" w:rsidRDefault="00863BF2" w:rsidP="008A4F7E">
            <w:pPr>
              <w:autoSpaceDE w:val="0"/>
              <w:autoSpaceDN w:val="0"/>
              <w:adjustRightInd w:val="0"/>
              <w:spacing w:after="60"/>
              <w:ind w:left="34"/>
              <w:rPr>
                <w:rFonts w:asciiTheme="minorHAnsi" w:hAnsiTheme="minorHAnsi" w:cstheme="minorHAnsi"/>
                <w:i/>
                <w:color w:val="FF0000"/>
                <w:sz w:val="18"/>
                <w:szCs w:val="18"/>
              </w:rPr>
            </w:pPr>
            <w:r w:rsidRPr="00AE0A6E">
              <w:rPr>
                <w:rFonts w:asciiTheme="minorHAnsi" w:hAnsiTheme="minorHAnsi" w:cstheme="minorHAnsi"/>
                <w:i/>
                <w:color w:val="FF0000"/>
                <w:sz w:val="18"/>
                <w:szCs w:val="18"/>
              </w:rPr>
              <w:t xml:space="preserve">V prípade fázovaných projektov žiadateľ </w:t>
            </w:r>
            <w:r w:rsidRPr="008A4F7E">
              <w:rPr>
                <w:rFonts w:asciiTheme="minorHAnsi" w:hAnsiTheme="minorHAnsi" w:cstheme="minorHAnsi"/>
                <w:i/>
                <w:color w:val="FF0000"/>
                <w:sz w:val="18"/>
                <w:szCs w:val="18"/>
              </w:rPr>
              <w:t>uvedie termíny začiatku a konca realizácie aktivít druhej fázy projektu.</w:t>
            </w:r>
          </w:p>
          <w:p w:rsidR="00CA3CF5" w:rsidRPr="002D4CDB" w:rsidRDefault="00CA3CF5" w:rsidP="002D4CDB">
            <w:pPr>
              <w:jc w:val="left"/>
              <w:rPr>
                <w:rFonts w:asciiTheme="minorHAnsi" w:hAnsiTheme="minorHAnsi" w:cstheme="minorHAnsi"/>
                <w:b/>
                <w:bCs/>
              </w:rPr>
            </w:pPr>
          </w:p>
        </w:tc>
      </w:tr>
      <w:tr w:rsidR="00570367" w:rsidRPr="002D4CDB" w:rsidTr="002D4CDB">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0771A5">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0771A5">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301013" w:rsidRPr="002D4CDB" w:rsidRDefault="00301013" w:rsidP="002D4CDB">
            <w:pPr>
              <w:rPr>
                <w:rFonts w:asciiTheme="minorHAnsi" w:hAnsiTheme="minorHAnsi" w:cstheme="minorHAnsi"/>
                <w:sz w:val="18"/>
                <w:szCs w:val="18"/>
              </w:rPr>
            </w:pPr>
            <w:r w:rsidRPr="00CA6642">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ako začiatok realizácie hlavnej aktivity t.j. celého projektu a ukončenie poslednej </w:t>
            </w:r>
            <w:proofErr w:type="spellStart"/>
            <w:r w:rsidRPr="00CA6642">
              <w:rPr>
                <w:rFonts w:asciiTheme="minorHAnsi" w:hAnsiTheme="minorHAnsi" w:cstheme="minorHAnsi"/>
                <w:i/>
                <w:color w:val="0000FF"/>
                <w:sz w:val="18"/>
                <w:szCs w:val="18"/>
              </w:rPr>
              <w:t>podaktivity</w:t>
            </w:r>
            <w:proofErr w:type="spellEnd"/>
            <w:r w:rsidRPr="00CA6642">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07EC2">
              <w:rPr>
                <w:rFonts w:asciiTheme="minorHAnsi" w:hAnsiTheme="minorHAnsi" w:cstheme="minorHAnsi"/>
                <w:i/>
                <w:color w:val="0000FF"/>
                <w:sz w:val="18"/>
                <w:szCs w:val="18"/>
              </w:rPr>
              <w:t>(výber z</w:t>
            </w:r>
            <w:r w:rsidR="0086757D" w:rsidRPr="00607EC2">
              <w:rPr>
                <w:rFonts w:asciiTheme="minorHAnsi" w:hAnsiTheme="minorHAnsi" w:cstheme="minorHAnsi"/>
                <w:i/>
                <w:color w:val="0000FF"/>
                <w:sz w:val="18"/>
                <w:szCs w:val="18"/>
              </w:rPr>
              <w:t> </w:t>
            </w:r>
            <w:r w:rsidRPr="00607EC2">
              <w:rPr>
                <w:rFonts w:asciiTheme="minorHAnsi" w:hAnsiTheme="minorHAnsi" w:cstheme="minorHAnsi"/>
                <w:i/>
                <w:color w:val="0000FF"/>
                <w:sz w:val="18"/>
                <w:szCs w:val="18"/>
              </w:rPr>
              <w:t>číselníka</w:t>
            </w:r>
            <w:r w:rsidR="0086757D" w:rsidRPr="00607EC2">
              <w:rPr>
                <w:rFonts w:asciiTheme="minorHAnsi" w:hAnsiTheme="minorHAnsi" w:cstheme="minorHAnsi"/>
                <w:sz w:val="18"/>
                <w:szCs w:val="18"/>
              </w:rPr>
              <w:t xml:space="preserve"> </w:t>
            </w:r>
            <w:r w:rsidR="0086757D" w:rsidRPr="00607EC2">
              <w:rPr>
                <w:rFonts w:asciiTheme="minorHAnsi" w:hAnsiTheme="minorHAnsi" w:cstheme="minorHAnsi"/>
                <w:i/>
                <w:color w:val="0000FF"/>
                <w:sz w:val="18"/>
                <w:szCs w:val="18"/>
              </w:rPr>
              <w:t>z Prí</w:t>
            </w:r>
            <w:r w:rsidR="004A5D72" w:rsidRPr="00607EC2">
              <w:rPr>
                <w:rFonts w:asciiTheme="minorHAnsi" w:hAnsiTheme="minorHAnsi" w:cstheme="minorHAnsi"/>
                <w:i/>
                <w:color w:val="0000FF"/>
                <w:sz w:val="18"/>
                <w:szCs w:val="18"/>
              </w:rPr>
              <w:t>ru</w:t>
            </w:r>
            <w:r w:rsidR="0086757D" w:rsidRPr="00607EC2">
              <w:rPr>
                <w:rFonts w:asciiTheme="minorHAnsi" w:hAnsiTheme="minorHAnsi" w:cstheme="minorHAnsi"/>
                <w:i/>
                <w:color w:val="0000FF"/>
                <w:sz w:val="18"/>
                <w:szCs w:val="18"/>
              </w:rPr>
              <w:t>čk</w:t>
            </w:r>
            <w:r w:rsidR="004A5D72" w:rsidRPr="00607EC2">
              <w:rPr>
                <w:rFonts w:asciiTheme="minorHAnsi" w:hAnsiTheme="minorHAnsi" w:cstheme="minorHAnsi"/>
                <w:i/>
                <w:color w:val="0000FF"/>
                <w:sz w:val="18"/>
                <w:szCs w:val="18"/>
              </w:rPr>
              <w:t>y</w:t>
            </w:r>
            <w:r w:rsidR="0086757D" w:rsidRPr="00607EC2">
              <w:rPr>
                <w:rFonts w:asciiTheme="minorHAnsi" w:hAnsiTheme="minorHAnsi" w:cstheme="minorHAnsi"/>
                <w:i/>
                <w:color w:val="0000FF"/>
                <w:sz w:val="18"/>
                <w:szCs w:val="18"/>
              </w:rPr>
              <w:t xml:space="preserve"> pre žiadateľov</w:t>
            </w:r>
            <w:r w:rsidR="0086757D" w:rsidRPr="002D4CDB">
              <w:rPr>
                <w:rFonts w:asciiTheme="minorHAnsi" w:hAnsiTheme="minorHAnsi" w:cstheme="minorHAnsi"/>
                <w:i/>
                <w:color w:val="0000FF"/>
                <w:sz w:val="18"/>
                <w:szCs w:val="18"/>
              </w:rPr>
              <w:t xml:space="preserve"> o poskytnutie NFP</w:t>
            </w:r>
            <w:r w:rsidRPr="002D4CDB">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w:t>
            </w:r>
            <w:r w:rsidR="00F57566">
              <w:rPr>
                <w:rFonts w:asciiTheme="minorHAnsi" w:hAnsiTheme="minorHAnsi" w:cstheme="minorHAnsi"/>
                <w:i/>
                <w:color w:val="0000FF"/>
                <w:sz w:val="18"/>
                <w:szCs w:val="18"/>
              </w:rPr>
              <w:t>ov OPII</w:t>
            </w:r>
            <w:r w:rsidR="00280F96" w:rsidRPr="00280F96">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1.1.2014 až 31.12.2023</w:t>
            </w:r>
            <w:r w:rsidR="00F57566">
              <w:rPr>
                <w:rFonts w:asciiTheme="minorHAnsi" w:hAnsiTheme="minorHAnsi" w:cstheme="minorHAnsi"/>
                <w:i/>
                <w:color w:val="0000FF"/>
                <w:sz w:val="18"/>
                <w:szCs w:val="18"/>
              </w:rPr>
              <w:t>)</w:t>
            </w:r>
            <w:r w:rsidR="00280F96" w:rsidRPr="00280F96">
              <w:rPr>
                <w:rFonts w:asciiTheme="minorHAnsi" w:hAnsiTheme="minorHAnsi" w:cstheme="minorHAnsi"/>
                <w:i/>
                <w:color w:val="0000FF"/>
                <w:sz w:val="18"/>
                <w:szCs w:val="18"/>
              </w:rPr>
              <w:t>.</w:t>
            </w:r>
          </w:p>
          <w:p w:rsidR="00CA3CF5" w:rsidRPr="002D4CDB" w:rsidRDefault="00CA3CF5" w:rsidP="002D4CDB">
            <w:pPr>
              <w:rPr>
                <w:rFonts w:asciiTheme="minorHAnsi" w:hAnsiTheme="minorHAnsi" w:cstheme="minorHAnsi"/>
                <w:sz w:val="18"/>
                <w:szCs w:val="18"/>
              </w:rPr>
            </w:pPr>
          </w:p>
        </w:tc>
        <w:tc>
          <w:tcPr>
            <w:tcW w:w="2234" w:type="dxa"/>
            <w:hideMark/>
          </w:tcPr>
          <w:p w:rsidR="008A4F7E" w:rsidRDefault="00570367" w:rsidP="008A4F7E">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každej aktivity projektu</w:t>
            </w:r>
            <w:r w:rsidR="00F57566">
              <w:rPr>
                <w:rFonts w:asciiTheme="minorHAnsi" w:hAnsiTheme="minorHAnsi" w:cstheme="minorHAnsi"/>
                <w:sz w:val="18"/>
                <w:szCs w:val="18"/>
              </w:rPr>
              <w:t xml:space="preserve"> </w:t>
            </w:r>
            <w:r w:rsidR="008A4F7E" w:rsidRPr="00280F96">
              <w:rPr>
                <w:rFonts w:asciiTheme="minorHAnsi" w:hAnsiTheme="minorHAnsi" w:cstheme="minorHAnsi"/>
                <w:i/>
                <w:color w:val="0000FF"/>
                <w:sz w:val="18"/>
                <w:szCs w:val="18"/>
              </w:rPr>
              <w:t xml:space="preserve"> v období oprávnenosti výdavk</w:t>
            </w:r>
            <w:r w:rsidR="008A4F7E">
              <w:rPr>
                <w:rFonts w:asciiTheme="minorHAnsi" w:hAnsiTheme="minorHAnsi" w:cstheme="minorHAnsi"/>
                <w:i/>
                <w:color w:val="0000FF"/>
                <w:sz w:val="18"/>
                <w:szCs w:val="18"/>
              </w:rPr>
              <w:t>ov OPII</w:t>
            </w:r>
            <w:r w:rsidR="008A4F7E" w:rsidRPr="00280F96">
              <w:rPr>
                <w:rFonts w:asciiTheme="minorHAnsi" w:hAnsiTheme="minorHAnsi" w:cstheme="minorHAnsi"/>
                <w:i/>
                <w:color w:val="0000FF"/>
                <w:sz w:val="18"/>
                <w:szCs w:val="18"/>
              </w:rPr>
              <w:t xml:space="preserve"> </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1.1.2014 až 31.12.2023</w:t>
            </w:r>
            <w:r w:rsidR="008A4F7E">
              <w:rPr>
                <w:rFonts w:asciiTheme="minorHAnsi" w:hAnsiTheme="minorHAnsi" w:cstheme="minorHAnsi"/>
                <w:i/>
                <w:color w:val="0000FF"/>
                <w:sz w:val="18"/>
                <w:szCs w:val="18"/>
              </w:rPr>
              <w:t>)</w:t>
            </w:r>
            <w:r w:rsidR="008A4F7E" w:rsidRPr="00280F96">
              <w:rPr>
                <w:rFonts w:asciiTheme="minorHAnsi" w:hAnsiTheme="minorHAnsi" w:cstheme="minorHAnsi"/>
                <w:i/>
                <w:color w:val="0000FF"/>
                <w:sz w:val="18"/>
                <w:szCs w:val="18"/>
              </w:rPr>
              <w:t>.</w:t>
            </w:r>
          </w:p>
          <w:p w:rsidR="00570367" w:rsidRPr="002D4CDB" w:rsidRDefault="00570367" w:rsidP="002D4CDB">
            <w:pPr>
              <w:rPr>
                <w:rFonts w:asciiTheme="minorHAnsi" w:hAnsiTheme="minorHAnsi" w:cstheme="minorHAnsi"/>
                <w:sz w:val="18"/>
                <w:szCs w:val="18"/>
              </w:rPr>
            </w:pPr>
          </w:p>
        </w:tc>
      </w:tr>
      <w:tr w:rsidR="00570367" w:rsidRPr="002D4CDB" w:rsidTr="000771A5">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0771A5">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8A4F7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CA3CF5">
              <w:rPr>
                <w:rFonts w:asciiTheme="minorHAnsi" w:hAnsiTheme="minorHAnsi" w:cstheme="minorHAnsi"/>
                <w:i/>
                <w:color w:val="0000FF"/>
                <w:sz w:val="18"/>
                <w:szCs w:val="18"/>
              </w:rPr>
              <w:t>patria</w:t>
            </w:r>
            <w:r w:rsidRPr="002D4CDB">
              <w:rPr>
                <w:rFonts w:asciiTheme="minorHAnsi" w:hAnsiTheme="minorHAnsi" w:cstheme="minorHAnsi"/>
                <w:i/>
                <w:color w:val="0000FF"/>
                <w:sz w:val="18"/>
                <w:szCs w:val="18"/>
              </w:rPr>
              <w:t xml:space="preserve"> </w:t>
            </w:r>
            <w:r w:rsidR="00CA3CF5">
              <w:rPr>
                <w:rFonts w:asciiTheme="minorHAnsi" w:hAnsiTheme="minorHAnsi" w:cstheme="minorHAnsi"/>
                <w:i/>
                <w:color w:val="0000FF"/>
                <w:sz w:val="18"/>
                <w:szCs w:val="18"/>
              </w:rPr>
              <w:t>R</w:t>
            </w:r>
            <w:r w:rsidRPr="002D4CDB">
              <w:rPr>
                <w:rFonts w:asciiTheme="minorHAnsi" w:hAnsiTheme="minorHAnsi" w:cstheme="minorHAnsi"/>
                <w:i/>
                <w:color w:val="0000FF"/>
                <w:sz w:val="18"/>
                <w:szCs w:val="18"/>
              </w:rPr>
              <w:t>iadenie projektu</w:t>
            </w:r>
            <w:r w:rsidR="00CA3CF5">
              <w:rPr>
                <w:rFonts w:asciiTheme="minorHAnsi" w:hAnsiTheme="minorHAnsi" w:cstheme="minorHAnsi"/>
                <w:i/>
                <w:color w:val="0000FF"/>
                <w:sz w:val="18"/>
                <w:szCs w:val="18"/>
              </w:rPr>
              <w:t xml:space="preserve"> (napr. mzdové výdavky)</w:t>
            </w:r>
            <w:r w:rsidRPr="002D4CDB">
              <w:rPr>
                <w:rFonts w:asciiTheme="minorHAnsi" w:hAnsiTheme="minorHAnsi" w:cstheme="minorHAnsi"/>
                <w:i/>
                <w:color w:val="0000FF"/>
                <w:sz w:val="18"/>
                <w:szCs w:val="18"/>
              </w:rPr>
              <w:t xml:space="preserve">, </w:t>
            </w:r>
            <w:r w:rsidR="00F57566">
              <w:rPr>
                <w:rFonts w:asciiTheme="minorHAnsi" w:hAnsiTheme="minorHAnsi" w:cstheme="minorHAnsi"/>
                <w:i/>
                <w:color w:val="0000FF"/>
                <w:sz w:val="18"/>
                <w:szCs w:val="18"/>
              </w:rPr>
              <w:t>a P</w:t>
            </w:r>
            <w:r w:rsidRPr="002D4CDB">
              <w:rPr>
                <w:rFonts w:asciiTheme="minorHAnsi" w:hAnsiTheme="minorHAnsi" w:cstheme="minorHAnsi"/>
                <w:i/>
                <w:color w:val="0000FF"/>
                <w:sz w:val="18"/>
                <w:szCs w:val="18"/>
              </w:rPr>
              <w:t>ublicita</w:t>
            </w:r>
            <w:r w:rsidR="00F57566">
              <w:rPr>
                <w:rFonts w:asciiTheme="minorHAnsi" w:hAnsiTheme="minorHAnsi" w:cstheme="minorHAnsi"/>
                <w:i/>
                <w:color w:val="0000FF"/>
                <w:sz w:val="18"/>
                <w:szCs w:val="18"/>
              </w:rPr>
              <w:t xml:space="preserve"> a informovanosť </w:t>
            </w:r>
            <w:r w:rsidR="00CA3CF5">
              <w:rPr>
                <w:rFonts w:asciiTheme="minorHAnsi" w:hAnsiTheme="minorHAnsi" w:cstheme="minorHAnsi"/>
                <w:i/>
                <w:color w:val="0000FF"/>
                <w:sz w:val="18"/>
                <w:szCs w:val="18"/>
              </w:rPr>
              <w:t>(</w:t>
            </w:r>
            <w:r w:rsidR="008A4F7E">
              <w:rPr>
                <w:rFonts w:asciiTheme="minorHAnsi" w:hAnsiTheme="minorHAnsi" w:cstheme="minorHAnsi"/>
                <w:i/>
                <w:color w:val="0000FF"/>
                <w:sz w:val="18"/>
                <w:szCs w:val="18"/>
              </w:rPr>
              <w:t xml:space="preserve">napr. </w:t>
            </w:r>
            <w:r w:rsidR="00676A06">
              <w:rPr>
                <w:rFonts w:asciiTheme="minorHAnsi" w:hAnsiTheme="minorHAnsi" w:cstheme="minorHAnsi"/>
                <w:i/>
                <w:color w:val="0000FF"/>
                <w:sz w:val="18"/>
                <w:szCs w:val="18"/>
              </w:rPr>
              <w:t>informačné a pamätná tabu</w:t>
            </w:r>
            <w:r w:rsidR="00CA3CF5">
              <w:rPr>
                <w:rFonts w:asciiTheme="minorHAnsi" w:hAnsiTheme="minorHAnsi" w:cstheme="minorHAnsi"/>
                <w:i/>
                <w:color w:val="0000FF"/>
                <w:sz w:val="18"/>
                <w:szCs w:val="18"/>
              </w:rPr>
              <w:t>le).</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default" r:id="rId13"/>
          <w:footerReference w:type="default" r:id="rId14"/>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3729"/>
      </w:tblGrid>
      <w:tr w:rsidR="002D4CDB" w:rsidRPr="002D4CDB" w:rsidTr="002D4CDB">
        <w:trPr>
          <w:trHeight w:val="146"/>
        </w:trPr>
        <w:tc>
          <w:tcPr>
            <w:tcW w:w="13729" w:type="dxa"/>
            <w:shd w:val="clear" w:color="auto" w:fill="0070C0"/>
          </w:tcPr>
          <w:p w:rsidR="007E285C" w:rsidRDefault="007E285C" w:rsidP="00242C4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p w:rsidR="00863BF2" w:rsidRPr="008A4F7E" w:rsidRDefault="00863BF2" w:rsidP="008A4F7E">
            <w:pPr>
              <w:autoSpaceDE w:val="0"/>
              <w:autoSpaceDN w:val="0"/>
              <w:adjustRightInd w:val="0"/>
              <w:spacing w:after="60"/>
              <w:rPr>
                <w:rFonts w:asciiTheme="minorHAnsi" w:hAnsiTheme="minorHAnsi" w:cstheme="minorHAnsi"/>
                <w:i/>
                <w:color w:val="FF0000"/>
                <w:sz w:val="18"/>
                <w:szCs w:val="18"/>
              </w:rPr>
            </w:pPr>
          </w:p>
        </w:tc>
      </w:tr>
      <w:tr w:rsidR="003F1257" w:rsidRPr="002D4CDB" w:rsidTr="003F1257">
        <w:trPr>
          <w:trHeight w:val="630"/>
        </w:trPr>
        <w:tc>
          <w:tcPr>
            <w:tcW w:w="13729" w:type="dxa"/>
          </w:tcPr>
          <w:p w:rsidR="00BE657D" w:rsidRDefault="00BE657D" w:rsidP="00187776">
            <w:pPr>
              <w:rPr>
                <w:rFonts w:asciiTheme="minorHAnsi" w:hAnsiTheme="minorHAnsi" w:cstheme="minorHAnsi"/>
                <w:i/>
                <w:color w:val="FF0000"/>
                <w:sz w:val="18"/>
                <w:szCs w:val="18"/>
              </w:rPr>
            </w:pPr>
            <w:r w:rsidRPr="008A4F7E">
              <w:rPr>
                <w:rFonts w:asciiTheme="minorHAnsi" w:hAnsiTheme="minorHAnsi" w:cstheme="minorHAnsi"/>
                <w:i/>
                <w:color w:val="FF0000"/>
                <w:sz w:val="18"/>
                <w:szCs w:val="18"/>
              </w:rPr>
              <w:t xml:space="preserve">V prípade fázovaných projektov žiadateľ uvedie aktivity druhej fázy projektu. </w:t>
            </w:r>
          </w:p>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shd w:val="clear" w:color="auto" w:fill="FFFFFF" w:themeFill="background1"/>
          </w:tcPr>
          <w:p w:rsidR="00B10209" w:rsidRPr="002D4CDB" w:rsidRDefault="00B10209" w:rsidP="00607EC2">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4813F2" w:rsidRPr="002D4CDB">
              <w:rPr>
                <w:rFonts w:asciiTheme="minorHAnsi" w:hAnsiTheme="minorHAnsi" w:cstheme="minorHAnsi"/>
                <w:i/>
                <w:color w:val="0000FF"/>
                <w:sz w:val="18"/>
                <w:szCs w:val="18"/>
              </w:rPr>
              <w:t> </w:t>
            </w:r>
            <w:r w:rsidR="00607EC2">
              <w:rPr>
                <w:rFonts w:asciiTheme="minorHAnsi" w:hAnsiTheme="minorHAnsi" w:cstheme="minorHAnsi"/>
                <w:i/>
                <w:color w:val="0000FF"/>
                <w:sz w:val="18"/>
                <w:szCs w:val="18"/>
              </w:rPr>
              <w:t xml:space="preserve">a </w:t>
            </w:r>
            <w:r w:rsidR="004813F2" w:rsidRPr="002D4CDB">
              <w:rPr>
                <w:rFonts w:asciiTheme="minorHAnsi" w:hAnsiTheme="minorHAnsi" w:cstheme="minorHAnsi"/>
                <w:i/>
                <w:color w:val="0000FF"/>
                <w:sz w:val="18"/>
                <w:szCs w:val="18"/>
              </w:rPr>
              <w:t>Príručk</w:t>
            </w:r>
            <w:r w:rsidR="00607EC2">
              <w:rPr>
                <w:rFonts w:asciiTheme="minorHAnsi" w:hAnsiTheme="minorHAnsi" w:cstheme="minorHAnsi"/>
                <w:i/>
                <w:color w:val="0000FF"/>
                <w:sz w:val="18"/>
                <w:szCs w:val="18"/>
              </w:rPr>
              <w:t>ou</w:t>
            </w:r>
            <w:r w:rsidR="004813F2" w:rsidRPr="002D4CDB">
              <w:rPr>
                <w:rFonts w:asciiTheme="minorHAnsi" w:hAnsiTheme="minorHAnsi" w:cstheme="minorHAnsi"/>
                <w:i/>
                <w:color w:val="0000FF"/>
                <w:sz w:val="18"/>
                <w:szCs w:val="18"/>
              </w:rPr>
              <w:t xml:space="preserve"> pre žiadateľov o poskytnutie NFP</w:t>
            </w:r>
            <w:r w:rsidR="001D2AB4">
              <w:rPr>
                <w:rFonts w:asciiTheme="minorHAnsi" w:hAnsiTheme="minorHAnsi" w:cstheme="minorHAnsi"/>
                <w:i/>
                <w:color w:val="0000FF"/>
                <w:sz w:val="18"/>
                <w:szCs w:val="18"/>
              </w:rPr>
              <w:t xml:space="preserve"> </w:t>
            </w:r>
            <w:r w:rsidR="001D2AB4" w:rsidRPr="002D4CDB">
              <w:rPr>
                <w:rFonts w:asciiTheme="minorHAnsi" w:hAnsiTheme="minorHAnsi" w:cstheme="minorHAnsi"/>
                <w:sz w:val="18"/>
                <w:szCs w:val="18"/>
              </w:rPr>
              <w:t>(</w:t>
            </w:r>
            <w:r w:rsidR="001D2AB4" w:rsidRPr="00687DEE">
              <w:rPr>
                <w:rFonts w:asciiTheme="minorHAnsi" w:hAnsiTheme="minorHAnsi" w:cstheme="minorHAnsi"/>
                <w:b/>
                <w:sz w:val="18"/>
                <w:szCs w:val="18"/>
              </w:rPr>
              <w:t>automaticky vyplnené podľa údajov zadaných v tab. č. 9</w:t>
            </w:r>
            <w:r w:rsidR="001D2AB4">
              <w:rPr>
                <w:rFonts w:asciiTheme="minorHAnsi" w:hAnsiTheme="minorHAnsi" w:cstheme="minorHAnsi"/>
                <w:b/>
                <w:sz w:val="18"/>
                <w:szCs w:val="18"/>
              </w:rPr>
              <w:t>)</w:t>
            </w:r>
          </w:p>
        </w:tc>
      </w:tr>
      <w:tr w:rsidR="007E285C" w:rsidRPr="002D4CDB" w:rsidTr="00187776">
        <w:trPr>
          <w:trHeight w:val="76"/>
        </w:trPr>
        <w:tc>
          <w:tcPr>
            <w:tcW w:w="13729" w:type="dxa"/>
            <w:shd w:val="clear" w:color="auto" w:fill="FFFFFF" w:themeFill="background1"/>
            <w:hideMark/>
          </w:tcPr>
          <w:p w:rsidR="007E285C" w:rsidRPr="002D4CDB" w:rsidRDefault="007E285C" w:rsidP="001D2AB4">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1D2AB4" w:rsidRPr="001D2AB4">
              <w:rPr>
                <w:rFonts w:asciiTheme="minorHAnsi" w:hAnsiTheme="minorHAnsi" w:cstheme="minorHAnsi"/>
                <w:sz w:val="18"/>
                <w:szCs w:val="18"/>
              </w:rPr>
              <w:t>A</w:t>
            </w:r>
            <w:r w:rsidR="001D2AB4" w:rsidRPr="002D4CDB">
              <w:rPr>
                <w:rFonts w:asciiTheme="minorHAnsi" w:hAnsiTheme="minorHAnsi" w:cstheme="minorHAnsi"/>
                <w:sz w:val="18"/>
                <w:szCs w:val="18"/>
              </w:rPr>
              <w:t>utomaticky vyplnené podľa údajov zadaných v tab. č. 9</w:t>
            </w:r>
            <w:r w:rsidR="001D2AB4">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1D2AB4">
              <w:rPr>
                <w:rFonts w:asciiTheme="minorHAnsi" w:hAnsiTheme="minorHAnsi" w:cstheme="minorHAnsi"/>
                <w:sz w:val="18"/>
                <w:szCs w:val="18"/>
              </w:rPr>
              <w:t>.</w:t>
            </w:r>
          </w:p>
        </w:tc>
      </w:tr>
      <w:tr w:rsidR="007E285C" w:rsidRPr="002D4CDB" w:rsidTr="00187776">
        <w:trPr>
          <w:trHeight w:val="76"/>
        </w:trPr>
        <w:tc>
          <w:tcPr>
            <w:tcW w:w="13729" w:type="dxa"/>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hideMark/>
          </w:tcPr>
          <w:p w:rsidR="007E285C" w:rsidRPr="002D4CDB" w:rsidRDefault="00545797" w:rsidP="001D2AB4">
            <w:pPr>
              <w:rPr>
                <w:rFonts w:asciiTheme="minorHAnsi" w:hAnsiTheme="minorHAnsi" w:cstheme="minorHAnsi"/>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1D2AB4" w:rsidRPr="001D2AB4">
              <w:rPr>
                <w:rFonts w:asciiTheme="minorHAnsi" w:hAnsiTheme="minorHAnsi" w:cstheme="minorHAnsi"/>
                <w:sz w:val="18"/>
                <w:szCs w:val="18"/>
              </w:rPr>
              <w:t>.</w:t>
            </w:r>
            <w:r w:rsidR="001D2AB4">
              <w:rPr>
                <w:rFonts w:asciiTheme="minorHAnsi" w:hAnsiTheme="minorHAnsi" w:cstheme="minorHAnsi"/>
              </w:rPr>
              <w:t xml:space="preserve"> </w:t>
            </w:r>
            <w:r w:rsidR="001D2AB4" w:rsidRPr="00687DEE">
              <w:rPr>
                <w:rFonts w:asciiTheme="minorHAnsi" w:hAnsiTheme="minorHAnsi" w:cstheme="minorHAnsi"/>
                <w:i/>
                <w:color w:val="0000FF"/>
              </w:rPr>
              <w:t>(</w:t>
            </w:r>
            <w:r w:rsidR="001D2AB4" w:rsidRPr="00687DEE">
              <w:rPr>
                <w:rFonts w:asciiTheme="minorHAnsi" w:hAnsiTheme="minorHAnsi" w:cstheme="minorHAnsi"/>
                <w:i/>
                <w:color w:val="0000FF"/>
                <w:sz w:val="18"/>
                <w:szCs w:val="18"/>
              </w:rPr>
              <w:t>Zoznam merateľných ukazovateľov projektu, ktoré je žiadateľ povinný priradiť k jednotlivým hlavným ak</w:t>
            </w:r>
            <w:r w:rsidR="00E01E3F">
              <w:rPr>
                <w:rFonts w:asciiTheme="minorHAnsi" w:hAnsiTheme="minorHAnsi" w:cstheme="minorHAnsi"/>
                <w:i/>
                <w:color w:val="0000FF"/>
                <w:sz w:val="18"/>
                <w:szCs w:val="18"/>
              </w:rPr>
              <w:t>tivitám projektu, tvorí prílohu </w:t>
            </w:r>
            <w:r w:rsidR="001D2AB4" w:rsidRPr="00687DEE">
              <w:rPr>
                <w:rFonts w:asciiTheme="minorHAnsi" w:hAnsiTheme="minorHAnsi" w:cstheme="minorHAnsi"/>
                <w:i/>
                <w:color w:val="0000FF"/>
                <w:sz w:val="18"/>
                <w:szCs w:val="18"/>
              </w:rPr>
              <w:t>č.</w:t>
            </w:r>
            <w:r w:rsidR="00E01E3F">
              <w:rPr>
                <w:rFonts w:asciiTheme="minorHAnsi" w:hAnsiTheme="minorHAnsi" w:cstheme="minorHAnsi"/>
                <w:i/>
                <w:color w:val="0000FF"/>
                <w:sz w:val="18"/>
                <w:szCs w:val="18"/>
              </w:rPr>
              <w:t xml:space="preserve"> </w:t>
            </w:r>
            <w:del w:id="1" w:author="21" w:date="2016-03-09T16:29:00Z">
              <w:r w:rsidR="001D2AB4" w:rsidRPr="00687DEE" w:rsidDel="00E01E3F">
                <w:rPr>
                  <w:rFonts w:asciiTheme="minorHAnsi" w:hAnsiTheme="minorHAnsi" w:cstheme="minorHAnsi"/>
                  <w:i/>
                  <w:color w:val="0000FF"/>
                  <w:sz w:val="18"/>
                  <w:szCs w:val="18"/>
                </w:rPr>
                <w:delText>6</w:delText>
              </w:r>
            </w:del>
            <w:ins w:id="2" w:author="21" w:date="2016-03-09T16:29:00Z">
              <w:r w:rsidR="00E01E3F">
                <w:rPr>
                  <w:rFonts w:asciiTheme="minorHAnsi" w:hAnsiTheme="minorHAnsi" w:cstheme="minorHAnsi"/>
                  <w:i/>
                  <w:color w:val="0000FF"/>
                  <w:sz w:val="18"/>
                  <w:szCs w:val="18"/>
                </w:rPr>
                <w:t>2</w:t>
              </w:r>
            </w:ins>
            <w:r w:rsidR="001D2AB4" w:rsidRPr="00687DEE">
              <w:rPr>
                <w:rFonts w:asciiTheme="minorHAnsi" w:hAnsiTheme="minorHAnsi" w:cstheme="minorHAnsi"/>
                <w:i/>
                <w:color w:val="0000FF"/>
                <w:sz w:val="18"/>
                <w:szCs w:val="18"/>
              </w:rPr>
              <w:t xml:space="preserve"> Príručky pre žiadateľa.</w:t>
            </w:r>
            <w:r w:rsidR="001D2AB4">
              <w:rPr>
                <w:rFonts w:asciiTheme="minorHAnsi" w:hAnsiTheme="minorHAnsi" w:cstheme="minorHAnsi"/>
                <w:i/>
                <w:color w:val="0000FF"/>
                <w:sz w:val="18"/>
                <w:szCs w:val="18"/>
              </w:rPr>
              <w:t>)</w:t>
            </w:r>
          </w:p>
          <w:p w:rsidR="00B34CEF" w:rsidRPr="002D4CDB" w:rsidRDefault="00B34CEF" w:rsidP="006118BF">
            <w:pPr>
              <w:rPr>
                <w:rFonts w:asciiTheme="minorHAnsi" w:hAnsiTheme="minorHAnsi" w:cstheme="minorHAnsi"/>
                <w:bCs/>
              </w:rPr>
            </w:pP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tcPr>
          <w:p w:rsidR="00187776" w:rsidRPr="002D4CDB" w:rsidDel="00187776" w:rsidRDefault="00187776" w:rsidP="00187776">
            <w:pPr>
              <w:rPr>
                <w:rFonts w:asciiTheme="minorHAnsi" w:hAnsiTheme="minorHAnsi" w:cstheme="minorHAnsi"/>
                <w:b/>
                <w:bCs/>
              </w:rPr>
            </w:pPr>
          </w:p>
        </w:tc>
      </w:tr>
    </w:tbl>
    <w:p w:rsidR="002D4739" w:rsidRDefault="002D4739"/>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8A4F7E">
        <w:trPr>
          <w:trHeight w:val="607"/>
        </w:trPr>
        <w:tc>
          <w:tcPr>
            <w:tcW w:w="13729" w:type="dxa"/>
            <w:gridSpan w:val="6"/>
            <w:shd w:val="clear" w:color="auto" w:fill="0070C0"/>
          </w:tcPr>
          <w:p w:rsidR="003259A8" w:rsidRPr="00BE657D" w:rsidDel="00187776" w:rsidRDefault="00A154A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r w:rsidR="00242C4D">
              <w:rPr>
                <w:rFonts w:asciiTheme="minorHAnsi" w:hAnsiTheme="minorHAnsi" w:cstheme="minorHAnsi"/>
                <w:b/>
                <w:bCs/>
                <w:color w:val="FFFFFF" w:themeColor="background1"/>
              </w:rPr>
              <w:t xml:space="preserve"> </w:t>
            </w:r>
            <w:r w:rsidR="00187776" w:rsidRPr="002D4CDB">
              <w:rPr>
                <w:rFonts w:asciiTheme="minorHAnsi" w:hAnsiTheme="minorHAnsi" w:cstheme="minorHAnsi"/>
                <w:b/>
                <w:bCs/>
                <w:color w:val="FFFFFF" w:themeColor="background1"/>
              </w:rPr>
              <w:t>:</w:t>
            </w:r>
          </w:p>
        </w:tc>
      </w:tr>
      <w:tr w:rsidR="00BE657D" w:rsidRPr="002D4CDB" w:rsidTr="00BE657D">
        <w:trPr>
          <w:trHeight w:val="288"/>
        </w:trPr>
        <w:tc>
          <w:tcPr>
            <w:tcW w:w="13729" w:type="dxa"/>
            <w:gridSpan w:val="6"/>
            <w:shd w:val="clear" w:color="auto" w:fill="auto"/>
          </w:tcPr>
          <w:p w:rsidR="00BE657D" w:rsidRPr="002D4CDB" w:rsidRDefault="00BE657D" w:rsidP="00242C4D">
            <w:pPr>
              <w:rPr>
                <w:rFonts w:asciiTheme="minorHAnsi" w:hAnsiTheme="minorHAnsi" w:cstheme="minorHAnsi"/>
                <w:b/>
                <w:bCs/>
                <w:color w:val="FFFFFF" w:themeColor="background1"/>
              </w:rPr>
            </w:pPr>
            <w:r w:rsidRPr="00701F89">
              <w:rPr>
                <w:rFonts w:asciiTheme="minorHAnsi" w:hAnsiTheme="minorHAnsi" w:cstheme="minorHAnsi"/>
                <w:i/>
                <w:color w:val="FF0000"/>
                <w:sz w:val="18"/>
                <w:szCs w:val="18"/>
              </w:rPr>
              <w:t>V prípade fázovaných projektov žiadateľ</w:t>
            </w:r>
            <w:r w:rsidRPr="008A4F7E">
              <w:rPr>
                <w:rFonts w:asciiTheme="minorHAnsi" w:hAnsiTheme="minorHAnsi" w:cstheme="minorHAnsi"/>
                <w:i/>
                <w:color w:val="FF0000"/>
                <w:sz w:val="18"/>
                <w:szCs w:val="18"/>
              </w:rPr>
              <w:t xml:space="preserve"> vyberie názov a  cieľovú hodnotu merateľných ukazovateľov pre druhú fázu projektu (táto hodnota sa bude vzťahovať na projekt ako celo</w:t>
            </w:r>
            <w:r>
              <w:rPr>
                <w:rFonts w:asciiTheme="minorHAnsi" w:hAnsiTheme="minorHAnsi" w:cstheme="minorHAnsi"/>
                <w:i/>
                <w:color w:val="FF0000"/>
                <w:sz w:val="18"/>
                <w:szCs w:val="18"/>
              </w:rPr>
              <w:t>k.</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456F2" w:rsidRPr="002D4CDB" w:rsidRDefault="00B10209" w:rsidP="00BE657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BE657D" w:rsidRDefault="00BE657D" w:rsidP="00187776">
            <w:pPr>
              <w:rPr>
                <w:rFonts w:asciiTheme="minorHAnsi" w:hAnsiTheme="minorHAnsi" w:cstheme="minorHAnsi"/>
                <w:i/>
                <w:color w:val="FF0000"/>
                <w:sz w:val="18"/>
                <w:szCs w:val="18"/>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údaje pre druhú fázu projektu</w:t>
            </w:r>
            <w:r>
              <w:rPr>
                <w:rFonts w:asciiTheme="minorHAnsi" w:hAnsiTheme="minorHAnsi" w:cstheme="minorHAnsi"/>
                <w:i/>
                <w:color w:val="FF0000"/>
                <w:sz w:val="18"/>
                <w:szCs w:val="18"/>
              </w:rPr>
              <w:t>.</w:t>
            </w:r>
          </w:p>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863BF2" w:rsidRPr="008A4F7E" w:rsidRDefault="00760313">
            <w:pPr>
              <w:rPr>
                <w:rFonts w:asciiTheme="minorHAnsi" w:hAnsiTheme="minorHAnsi" w:cstheme="minorHAnsi"/>
                <w:sz w:val="18"/>
                <w:szCs w:val="18"/>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242C4D" w:rsidP="00242C4D">
            <w:pPr>
              <w:rPr>
                <w:rFonts w:asciiTheme="minorHAnsi" w:hAnsiTheme="minorHAnsi" w:cstheme="minorHAnsi"/>
                <w:b/>
                <w:bCs/>
              </w:rPr>
            </w:pPr>
            <w:r w:rsidRPr="00242C4D">
              <w:rPr>
                <w:rFonts w:asciiTheme="minorHAnsi" w:hAnsiTheme="minorHAnsi" w:cstheme="minorHAnsi"/>
                <w:i/>
                <w:color w:val="FF0000"/>
                <w:sz w:val="18"/>
                <w:szCs w:val="18"/>
              </w:rPr>
              <w:t>uviesť sumu aj pre informačné a pamätnú tabuľu druhej fáz</w:t>
            </w:r>
            <w:r>
              <w:rPr>
                <w:rFonts w:asciiTheme="minorHAnsi" w:hAnsiTheme="minorHAnsi" w:cstheme="minorHAnsi"/>
                <w:i/>
                <w:color w:val="FF0000"/>
                <w:sz w:val="18"/>
                <w:szCs w:val="18"/>
              </w:rPr>
              <w:t>y</w:t>
            </w:r>
            <w:r w:rsidRPr="00242C4D">
              <w:rPr>
                <w:rFonts w:asciiTheme="minorHAnsi" w:hAnsiTheme="minorHAnsi" w:cstheme="minorHAnsi"/>
                <w:i/>
                <w:color w:val="FF0000"/>
                <w:sz w:val="18"/>
                <w:szCs w:val="18"/>
              </w:rPr>
              <w:t xml:space="preserve"> projektu</w:t>
            </w: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A87BF4">
              <w:rPr>
                <w:rFonts w:asciiTheme="minorHAnsi" w:hAnsiTheme="minorHAnsi" w:cstheme="minorHAnsi"/>
                <w:sz w:val="18"/>
                <w:szCs w:val="18"/>
              </w:rPr>
              <w:t xml:space="preserve"> </w:t>
            </w:r>
            <w:r w:rsidR="00A87BF4" w:rsidRPr="00A87BF4">
              <w:rPr>
                <w:rFonts w:asciiTheme="minorHAnsi" w:hAnsiTheme="minorHAnsi" w:cstheme="minorHAnsi"/>
                <w:color w:val="0000FF"/>
                <w:sz w:val="18"/>
                <w:szCs w:val="18"/>
              </w:rPr>
              <w:t>- COV</w:t>
            </w:r>
            <w:r w:rsidRPr="00A87BF4">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AD16E3" w:rsidRDefault="00340992" w:rsidP="0002061E">
            <w:pPr>
              <w:rPr>
                <w:rFonts w:asciiTheme="minorHAnsi" w:hAnsiTheme="minorHAnsi"/>
                <w:i/>
                <w:color w:val="0000FF"/>
                <w:sz w:val="18"/>
                <w:szCs w:val="18"/>
              </w:rPr>
            </w:pPr>
            <w:r w:rsidRPr="002D4CDB">
              <w:rPr>
                <w:rFonts w:asciiTheme="minorHAnsi" w:hAnsiTheme="minorHAnsi" w:cstheme="minorHAnsi"/>
                <w:sz w:val="18"/>
                <w:szCs w:val="18"/>
              </w:rPr>
              <w:t>Automaticky vyplnené</w:t>
            </w:r>
            <w:r w:rsidR="00A87BF4" w:rsidRPr="00C676FB">
              <w:rPr>
                <w:rFonts w:asciiTheme="minorHAnsi" w:hAnsiTheme="minorHAnsi"/>
                <w:i/>
                <w:color w:val="0000FF"/>
                <w:sz w:val="18"/>
                <w:szCs w:val="18"/>
              </w:rPr>
              <w:t>.</w:t>
            </w:r>
          </w:p>
          <w:p w:rsidR="00B10209" w:rsidRPr="002D4CDB" w:rsidRDefault="00AD16E3" w:rsidP="0002061E">
            <w:pPr>
              <w:rPr>
                <w:rFonts w:asciiTheme="minorHAnsi" w:hAnsiTheme="minorHAnsi" w:cstheme="minorHAnsi"/>
              </w:rPr>
            </w:pPr>
            <w:r>
              <w:rPr>
                <w:rFonts w:asciiTheme="minorHAnsi" w:hAnsiTheme="minorHAnsi"/>
                <w:i/>
                <w:color w:val="0000FF"/>
                <w:sz w:val="18"/>
                <w:szCs w:val="18"/>
              </w:rPr>
              <w:t>Príklad: 1 000 €</w:t>
            </w:r>
            <w:r w:rsidR="00A87BF4" w:rsidRPr="00C676FB">
              <w:rPr>
                <w:rFonts w:asciiTheme="minorHAnsi" w:hAnsiTheme="minorHAnsi"/>
                <w:i/>
                <w:color w:val="0000FF"/>
                <w:sz w:val="18"/>
                <w:szCs w:val="18"/>
              </w:rPr>
              <w:t xml:space="preserve">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A87BF4">
              <w:rPr>
                <w:rFonts w:asciiTheme="minorHAnsi" w:hAnsiTheme="minorHAnsi" w:cstheme="minorHAnsi"/>
                <w:sz w:val="18"/>
                <w:szCs w:val="18"/>
              </w:rPr>
              <w:t xml:space="preserve"> </w:t>
            </w:r>
            <w:r w:rsidR="00A87BF4" w:rsidRPr="00C676FB">
              <w:rPr>
                <w:rFonts w:asciiTheme="minorHAnsi" w:hAnsiTheme="minorHAnsi" w:cstheme="minorHAnsi"/>
                <w:color w:val="0000FF"/>
                <w:sz w:val="18"/>
                <w:szCs w:val="18"/>
              </w:rPr>
              <w:t>- COVPGP</w:t>
            </w:r>
            <w:r w:rsidR="00D4101E" w:rsidRPr="00C676FB">
              <w:rPr>
                <w:rFonts w:asciiTheme="minorHAnsi" w:hAnsiTheme="minorHAnsi" w:cstheme="minorHAnsi"/>
                <w:color w:val="0000FF"/>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C76654">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w:t>
            </w:r>
            <w:r w:rsidR="00A87BF4">
              <w:rPr>
                <w:rFonts w:asciiTheme="minorHAnsi" w:hAnsiTheme="minorHAnsi" w:cstheme="minorHAnsi"/>
                <w:sz w:val="18"/>
                <w:szCs w:val="18"/>
              </w:rPr>
              <w:t xml:space="preserve">. </w:t>
            </w:r>
          </w:p>
          <w:p w:rsidR="00C76654" w:rsidRPr="002D4CDB" w:rsidRDefault="00C76654" w:rsidP="004C20D4">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w:t>
            </w:r>
            <w:r w:rsidR="004C20D4">
              <w:rPr>
                <w:rFonts w:asciiTheme="minorHAnsi" w:hAnsiTheme="minorHAnsi" w:cstheme="minorHAnsi"/>
                <w:color w:val="0000FF"/>
                <w:sz w:val="18"/>
                <w:szCs w:val="18"/>
              </w:rPr>
              <w:t>€</w:t>
            </w:r>
            <w:r>
              <w:rPr>
                <w:rFonts w:asciiTheme="minorHAnsi" w:hAnsiTheme="minorHAnsi" w:cstheme="minorHAnsi"/>
                <w:color w:val="0000FF"/>
                <w:sz w:val="18"/>
                <w:szCs w:val="18"/>
              </w:rPr>
              <w:t xml:space="preserve">– 1 000 </w:t>
            </w:r>
            <w:r w:rsidR="004C20D4">
              <w:rPr>
                <w:rFonts w:asciiTheme="minorHAnsi" w:hAnsiTheme="minorHAnsi" w:cstheme="minorHAnsi"/>
                <w:color w:val="0000FF"/>
                <w:sz w:val="18"/>
                <w:szCs w:val="18"/>
              </w:rPr>
              <w:t xml:space="preserve">€ </w:t>
            </w:r>
            <w:r>
              <w:rPr>
                <w:rFonts w:asciiTheme="minorHAnsi" w:hAnsiTheme="minorHAnsi" w:cstheme="minorHAnsi"/>
                <w:color w:val="0000FF"/>
                <w:sz w:val="18"/>
                <w:szCs w:val="18"/>
              </w:rPr>
              <w:t xml:space="preserve">= </w:t>
            </w:r>
            <w:r w:rsidR="004C20D4">
              <w:rPr>
                <w:rFonts w:asciiTheme="minorHAnsi" w:hAnsiTheme="minorHAnsi" w:cstheme="minorHAnsi"/>
                <w:color w:val="0000FF"/>
                <w:sz w:val="18"/>
                <w:szCs w:val="18"/>
              </w:rPr>
              <w:t>výdavky nad rámec finančnej medzery, t.j. 150 €</w:t>
            </w:r>
            <w:r>
              <w:rPr>
                <w:rFonts w:asciiTheme="minorHAnsi" w:hAnsiTheme="minorHAnsi" w:cstheme="minorHAnsi"/>
                <w:color w:val="0000FF"/>
                <w:sz w:val="18"/>
                <w:szCs w:val="18"/>
              </w:rPr>
              <w:t>)</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r w:rsidR="0002061E" w:rsidRPr="00C676FB">
              <w:rPr>
                <w:rFonts w:asciiTheme="minorHAnsi" w:hAnsiTheme="minorHAnsi" w:cstheme="minorHAnsi"/>
                <w:color w:val="0000FF"/>
                <w:sz w:val="18"/>
                <w:szCs w:val="18"/>
              </w:rPr>
              <w:t>- % NFP</w:t>
            </w:r>
            <w:r w:rsidR="0002061E">
              <w:rPr>
                <w:rFonts w:asciiTheme="minorHAnsi" w:hAnsiTheme="minorHAnsi" w:cstheme="minorHAnsi"/>
                <w:sz w:val="18"/>
                <w:szCs w:val="18"/>
              </w:rPr>
              <w:t xml:space="preserve"> </w:t>
            </w:r>
            <w:r w:rsidR="00C47274" w:rsidRPr="002D4CDB">
              <w:rPr>
                <w:rFonts w:asciiTheme="minorHAnsi" w:hAnsiTheme="minorHAnsi" w:cstheme="minorHAnsi"/>
                <w:sz w:val="18"/>
                <w:szCs w:val="18"/>
              </w:rPr>
              <w:t>(%)</w:t>
            </w:r>
          </w:p>
        </w:tc>
        <w:tc>
          <w:tcPr>
            <w:tcW w:w="10040" w:type="dxa"/>
          </w:tcPr>
          <w:p w:rsidR="00B10209" w:rsidRDefault="009D314B">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E966DA">
              <w:rPr>
                <w:rFonts w:asciiTheme="minorHAnsi" w:hAnsiTheme="minorHAnsi" w:cstheme="minorHAnsi"/>
                <w:sz w:val="18"/>
                <w:szCs w:val="18"/>
              </w:rPr>
              <w:t xml:space="preserve">. </w:t>
            </w:r>
            <w:r w:rsidR="00E966DA" w:rsidRPr="002D4739">
              <w:rPr>
                <w:rFonts w:asciiTheme="minorHAnsi" w:hAnsiTheme="minorHAnsi" w:cstheme="minorHAnsi"/>
                <w:color w:val="0000FF"/>
                <w:sz w:val="18"/>
                <w:szCs w:val="18"/>
              </w:rPr>
              <w:t>% spolufinancovania žiadateľ uvedie podľa bodu 1.4 Vyzvania.</w:t>
            </w:r>
          </w:p>
          <w:p w:rsidR="00AD16E3" w:rsidRPr="002D4CDB" w:rsidRDefault="00AD16E3">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D16E3" w:rsidRPr="002D4CDB" w:rsidRDefault="00AD16E3" w:rsidP="00AD16E3">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AD16E3">
              <w:rPr>
                <w:rFonts w:asciiTheme="minorHAnsi" w:hAnsiTheme="minorHAnsi" w:cstheme="minorHAnsi"/>
                <w:sz w:val="18"/>
                <w:szCs w:val="18"/>
              </w:rPr>
              <w:t xml:space="preserve"> </w:t>
            </w:r>
            <w:r w:rsidR="00AD16E3" w:rsidRPr="00C676FB">
              <w:rPr>
                <w:rFonts w:asciiTheme="minorHAnsi" w:hAnsiTheme="minorHAnsi" w:cstheme="minorHAnsi"/>
                <w:color w:val="0000FF"/>
                <w:sz w:val="18"/>
                <w:szCs w:val="18"/>
              </w:rPr>
              <w:t xml:space="preserve">– VZ </w:t>
            </w:r>
            <w:r w:rsidR="00C47274" w:rsidRPr="00C676FB">
              <w:rPr>
                <w:rFonts w:asciiTheme="minorHAnsi" w:hAnsiTheme="minorHAnsi" w:cstheme="minorHAnsi"/>
                <w:color w:val="0000FF"/>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D16E3" w:rsidRPr="002D4CDB" w:rsidRDefault="00AD16E3" w:rsidP="00187776">
            <w:pPr>
              <w:rPr>
                <w:rFonts w:asciiTheme="minorHAnsi" w:hAnsiTheme="minorHAnsi" w:cstheme="minorHAnsi"/>
              </w:rPr>
            </w:pPr>
            <w:r>
              <w:rPr>
                <w:rFonts w:asciiTheme="minorHAnsi" w:hAnsiTheme="minorHAnsi" w:cstheme="minorHAnsi"/>
                <w:sz w:val="18"/>
                <w:szCs w:val="18"/>
              </w:rPr>
              <w:t>Príklad: 50 €</w:t>
            </w:r>
          </w:p>
        </w:tc>
      </w:tr>
    </w:tbl>
    <w:p w:rsidR="006D633A" w:rsidRDefault="006D633A" w:rsidP="006D633A">
      <w:pPr>
        <w:rPr>
          <w:i/>
          <w:color w:val="0000FF"/>
          <w:sz w:val="18"/>
          <w:szCs w:val="18"/>
          <w:u w:val="single"/>
        </w:rPr>
      </w:pPr>
    </w:p>
    <w:p w:rsidR="006D633A" w:rsidRPr="00C676FB" w:rsidRDefault="006D633A" w:rsidP="006D633A">
      <w:pPr>
        <w:rPr>
          <w:rFonts w:cs="Times New Roman"/>
          <w:i/>
          <w:color w:val="0000FF"/>
          <w:sz w:val="18"/>
          <w:szCs w:val="18"/>
          <w:u w:val="single"/>
        </w:rPr>
      </w:pPr>
      <w:r w:rsidRPr="00C676FB">
        <w:rPr>
          <w:rFonts w:cs="Times New Roman"/>
          <w:i/>
          <w:color w:val="0000FF"/>
          <w:sz w:val="18"/>
          <w:szCs w:val="18"/>
          <w:u w:val="single"/>
        </w:rPr>
        <w:t>V</w:t>
      </w:r>
      <w:r w:rsidR="00A87BF4" w:rsidRPr="00C676FB">
        <w:rPr>
          <w:rFonts w:cs="Times New Roman"/>
          <w:i/>
          <w:color w:val="0000FF"/>
          <w:sz w:val="18"/>
          <w:szCs w:val="18"/>
          <w:u w:val="single"/>
        </w:rPr>
        <w:t xml:space="preserve"> OPII </w:t>
      </w:r>
      <w:r w:rsidRPr="00C676FB">
        <w:rPr>
          <w:rFonts w:cs="Times New Roman"/>
          <w:i/>
          <w:color w:val="0000FF"/>
          <w:sz w:val="18"/>
          <w:szCs w:val="18"/>
          <w:u w:val="single"/>
        </w:rPr>
        <w:t>s</w:t>
      </w:r>
      <w:r w:rsidR="00A87BF4" w:rsidRPr="00C676FB">
        <w:rPr>
          <w:rFonts w:cs="Times New Roman"/>
          <w:i/>
          <w:color w:val="0000FF"/>
          <w:sz w:val="18"/>
          <w:szCs w:val="18"/>
          <w:u w:val="single"/>
        </w:rPr>
        <w:t>a</w:t>
      </w:r>
      <w:r w:rsidRPr="00C676FB">
        <w:rPr>
          <w:rFonts w:cs="Times New Roman"/>
          <w:i/>
          <w:color w:val="0000FF"/>
          <w:sz w:val="18"/>
          <w:szCs w:val="18"/>
          <w:u w:val="single"/>
        </w:rPr>
        <w:t xml:space="preserve"> </w:t>
      </w:r>
      <w:r w:rsidR="00A87BF4" w:rsidRPr="00C676FB">
        <w:rPr>
          <w:rFonts w:cs="Times New Roman"/>
          <w:i/>
          <w:color w:val="0000FF"/>
          <w:sz w:val="18"/>
          <w:szCs w:val="18"/>
          <w:u w:val="single"/>
        </w:rPr>
        <w:t xml:space="preserve"> používajú</w:t>
      </w:r>
      <w:r w:rsidRPr="00C676FB">
        <w:rPr>
          <w:rFonts w:cs="Times New Roman"/>
          <w:i/>
          <w:color w:val="0000FF"/>
          <w:sz w:val="18"/>
          <w:szCs w:val="18"/>
          <w:u w:val="single"/>
        </w:rPr>
        <w:t xml:space="preserve"> nasledovné výrazy a skratky:</w:t>
      </w:r>
    </w:p>
    <w:p w:rsidR="006D633A" w:rsidRPr="00C676FB" w:rsidRDefault="006D633A" w:rsidP="006D633A">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w:t>
      </w:r>
      <w:r w:rsidR="0002061E" w:rsidRPr="00C676FB">
        <w:rPr>
          <w:rFonts w:cs="Times New Roman"/>
          <w:i/>
          <w:color w:val="0000FF"/>
          <w:sz w:val="18"/>
          <w:szCs w:val="18"/>
        </w:rPr>
        <w:t>v s</w:t>
      </w:r>
      <w:r w:rsidR="0002061E" w:rsidRPr="00C76654">
        <w:rPr>
          <w:rFonts w:cs="Times New Roman"/>
          <w:i/>
          <w:color w:val="0000FF"/>
          <w:sz w:val="18"/>
          <w:szCs w:val="18"/>
        </w:rPr>
        <w:t xml:space="preserve">úlade s pravidlami </w:t>
      </w:r>
      <w:r w:rsidRPr="00C76654">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 </w:t>
      </w:r>
      <w:r w:rsidR="0002061E" w:rsidRPr="00C676FB">
        <w:rPr>
          <w:rFonts w:cs="Times New Roman"/>
          <w:color w:val="0000FF"/>
          <w:sz w:val="18"/>
          <w:szCs w:val="18"/>
        </w:rPr>
        <w:t xml:space="preserve">COV =  NFP + vlastné zdroje prijímateľa v zmysle </w:t>
      </w:r>
      <w:r w:rsidR="0002061E" w:rsidRPr="00C676FB">
        <w:rPr>
          <w:rFonts w:cs="Times New Roman"/>
          <w:i/>
          <w:color w:val="0000FF"/>
          <w:sz w:val="18"/>
          <w:szCs w:val="18"/>
        </w:rPr>
        <w:t xml:space="preserve">Stratégie financovania EŠIF pre programové obdobie 2014 - 2020 zverejnenej na </w:t>
      </w:r>
      <w:hyperlink r:id="rId16" w:history="1">
        <w:r w:rsidR="0002061E" w:rsidRPr="00C676FB">
          <w:rPr>
            <w:rStyle w:val="Hypertextovprepojenie"/>
            <w:i/>
            <w:sz w:val="18"/>
            <w:szCs w:val="18"/>
          </w:rPr>
          <w:t>www.finance.gov.sk</w:t>
        </w:r>
      </w:hyperlink>
      <w:r w:rsidRPr="00C676FB">
        <w:rPr>
          <w:rFonts w:cs="Times New Roman"/>
          <w:i/>
          <w:color w:val="0000FF"/>
          <w:sz w:val="18"/>
          <w:szCs w:val="18"/>
        </w:rPr>
        <w:t>Pomer zdrojov financovania COV je uvedený v kapitole 1.4 konkrétneho vyzvania na predkladanie ŽoNFP.</w:t>
      </w:r>
      <w:r w:rsidR="0002061E" w:rsidRPr="00C676FB">
        <w:rPr>
          <w:rFonts w:cs="Times New Roman"/>
          <w:i/>
          <w:color w:val="0000FF"/>
          <w:sz w:val="18"/>
          <w:szCs w:val="18"/>
        </w:rPr>
        <w:t xml:space="preserve"> </w:t>
      </w:r>
    </w:p>
    <w:p w:rsidR="00A87BF4" w:rsidRPr="00E01E3F" w:rsidRDefault="006D633A" w:rsidP="006D633A">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w:t>
      </w:r>
      <w:r w:rsidR="0002061E" w:rsidRPr="00C676FB">
        <w:rPr>
          <w:rFonts w:cs="Times New Roman"/>
          <w:i/>
          <w:color w:val="0000FF"/>
          <w:sz w:val="18"/>
          <w:szCs w:val="18"/>
        </w:rPr>
        <w:t> súlade s pravidlami</w:t>
      </w:r>
      <w:r w:rsidRPr="00C676FB">
        <w:rPr>
          <w:rFonts w:cs="Times New Roman"/>
          <w:i/>
          <w:color w:val="0000FF"/>
          <w:sz w:val="18"/>
          <w:szCs w:val="18"/>
        </w:rPr>
        <w:t xml:space="preserve">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E01E3F">
        <w:rPr>
          <w:rFonts w:cs="Times New Roman"/>
          <w:i/>
          <w:color w:val="0000FF"/>
          <w:sz w:val="18"/>
          <w:szCs w:val="18"/>
        </w:rPr>
        <w:t xml:space="preserve"> celkovom objeme NFP je uvedený v kapitole 1.4 konkrétneho vyzvania na predkladanie ŽoNFP. </w:t>
      </w:r>
    </w:p>
    <w:p w:rsidR="00AD16E3" w:rsidRPr="00C76654" w:rsidRDefault="00AD16E3" w:rsidP="006D633A">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COVPGP</w:t>
      </w:r>
      <w:r w:rsidRPr="00E01E3F">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OV</w:t>
      </w:r>
      <w:r w:rsidRPr="00E01E3F">
        <w:rPr>
          <w:rFonts w:cs="Times New Roman"/>
          <w:i/>
          <w:color w:val="0000FF"/>
          <w:sz w:val="18"/>
          <w:szCs w:val="18"/>
        </w:rPr>
        <w:t>- oprávnené výdavky. Časť oprávnených výdavkov prislúchajúcich na realizáciu aktivity alebo skupiny výdavkov z COV.</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 xml:space="preserve">NV </w:t>
      </w:r>
      <w:r w:rsidRPr="00E01E3F">
        <w:rPr>
          <w:rFonts w:cs="Times New Roman"/>
          <w:i/>
          <w:color w:val="0000FF"/>
          <w:sz w:val="18"/>
          <w:szCs w:val="18"/>
        </w:rPr>
        <w:t>– neoprávnené výdavky, napr. DPH ak nie je oprávneným výdavkom.</w:t>
      </w:r>
    </w:p>
    <w:p w:rsidR="006D633A" w:rsidRPr="00E01E3F" w:rsidRDefault="006D633A" w:rsidP="006D633A">
      <w:pPr>
        <w:spacing w:before="120"/>
        <w:rPr>
          <w:rFonts w:cs="Times New Roman"/>
          <w:i/>
          <w:color w:val="0000FF"/>
          <w:sz w:val="18"/>
          <w:szCs w:val="18"/>
        </w:rPr>
      </w:pPr>
      <w:r w:rsidRPr="00E01E3F">
        <w:rPr>
          <w:rFonts w:cs="Times New Roman"/>
          <w:b/>
          <w:i/>
          <w:color w:val="0000FF"/>
          <w:sz w:val="18"/>
          <w:szCs w:val="18"/>
        </w:rPr>
        <w:t>CV</w:t>
      </w:r>
      <w:r w:rsidRPr="00E01E3F">
        <w:rPr>
          <w:rFonts w:cs="Times New Roman"/>
          <w:i/>
          <w:color w:val="0000FF"/>
          <w:sz w:val="18"/>
          <w:szCs w:val="18"/>
        </w:rPr>
        <w:t xml:space="preserve"> – celkové výdavky. CV = COV + NV (ak projekt negeneruje príjem) alebo CV = COVPGP + NV (ak projekt generuje príjem).</w:t>
      </w:r>
    </w:p>
    <w:p w:rsidR="00484EC7" w:rsidRPr="002D4CDB" w:rsidRDefault="00484EC7"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300"/>
        <w:gridCol w:w="1575"/>
        <w:gridCol w:w="1599"/>
        <w:gridCol w:w="1149"/>
        <w:gridCol w:w="1149"/>
        <w:gridCol w:w="1149"/>
        <w:gridCol w:w="1984"/>
        <w:gridCol w:w="2315"/>
      </w:tblGrid>
      <w:tr w:rsidR="002D4CDB" w:rsidRPr="002D4CDB" w:rsidTr="002D4CDB">
        <w:trPr>
          <w:trHeight w:val="330"/>
        </w:trPr>
        <w:tc>
          <w:tcPr>
            <w:tcW w:w="0" w:type="auto"/>
            <w:gridSpan w:val="8"/>
            <w:shd w:val="clear" w:color="auto" w:fill="0070C0"/>
          </w:tcPr>
          <w:p w:rsidR="005F30B4" w:rsidRDefault="005F30B4" w:rsidP="001D2AB4">
            <w:pPr>
              <w:jc w:val="center"/>
              <w:rPr>
                <w:rFonts w:asciiTheme="minorHAnsi" w:hAnsiTheme="minorHAnsi" w:cstheme="minorHAnsi"/>
                <w:b/>
                <w:bCs/>
                <w:color w:val="FF0000"/>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r w:rsidR="00242C4D">
              <w:rPr>
                <w:rFonts w:asciiTheme="minorHAnsi" w:hAnsiTheme="minorHAnsi" w:cstheme="minorHAnsi"/>
                <w:b/>
                <w:bCs/>
                <w:color w:val="FFFFFF" w:themeColor="background1"/>
              </w:rPr>
              <w:t xml:space="preserve"> </w:t>
            </w:r>
          </w:p>
          <w:p w:rsidR="00863BF2" w:rsidRPr="008A4F7E" w:rsidRDefault="00863BF2" w:rsidP="008A4F7E">
            <w:pPr>
              <w:autoSpaceDE w:val="0"/>
              <w:autoSpaceDN w:val="0"/>
              <w:adjustRightInd w:val="0"/>
              <w:spacing w:after="60"/>
              <w:rPr>
                <w:rFonts w:cs="Calibri"/>
                <w:color w:val="000000"/>
                <w:sz w:val="20"/>
                <w:szCs w:val="20"/>
                <w:lang w:eastAsia="sk-SK"/>
              </w:rPr>
            </w:pPr>
          </w:p>
        </w:tc>
      </w:tr>
      <w:tr w:rsidR="00BE657D" w:rsidRPr="002D4CDB" w:rsidTr="00BE657D">
        <w:trPr>
          <w:trHeight w:val="330"/>
        </w:trPr>
        <w:tc>
          <w:tcPr>
            <w:tcW w:w="0" w:type="auto"/>
            <w:gridSpan w:val="8"/>
            <w:shd w:val="clear" w:color="auto" w:fill="auto"/>
          </w:tcPr>
          <w:p w:rsidR="00BE657D" w:rsidRPr="002D4CDB" w:rsidRDefault="00BE657D" w:rsidP="00BE657D">
            <w:pPr>
              <w:jc w:val="left"/>
              <w:rPr>
                <w:rFonts w:asciiTheme="minorHAnsi" w:hAnsiTheme="minorHAnsi" w:cstheme="minorHAnsi"/>
                <w:b/>
              </w:rPr>
            </w:pPr>
            <w:r w:rsidRPr="00701F89">
              <w:rPr>
                <w:rFonts w:asciiTheme="minorHAnsi" w:hAnsiTheme="minorHAnsi" w:cstheme="minorHAnsi"/>
                <w:i/>
                <w:color w:val="FF0000"/>
                <w:sz w:val="18"/>
                <w:szCs w:val="18"/>
              </w:rPr>
              <w:t>V prípade fázovaných projektov žiadateľ uvedie</w:t>
            </w:r>
            <w:r>
              <w:rPr>
                <w:rFonts w:asciiTheme="minorHAnsi" w:hAnsiTheme="minorHAnsi" w:cstheme="minorHAnsi"/>
                <w:i/>
                <w:color w:val="FF0000"/>
                <w:sz w:val="18"/>
                <w:szCs w:val="18"/>
              </w:rPr>
              <w:t xml:space="preserve"> </w:t>
            </w:r>
            <w:r w:rsidRPr="008A4F7E">
              <w:rPr>
                <w:rFonts w:asciiTheme="minorHAnsi" w:hAnsiTheme="minorHAnsi" w:cstheme="minorHAnsi"/>
                <w:i/>
                <w:color w:val="FF0000"/>
                <w:sz w:val="18"/>
                <w:szCs w:val="18"/>
              </w:rPr>
              <w:t xml:space="preserve"> informácie o verejnom obstarávaní realizovanom aj v rámci prvej fázy projektu.</w:t>
            </w:r>
          </w:p>
        </w:tc>
      </w:tr>
      <w:tr w:rsidR="004A6D1F" w:rsidRPr="002D4CDB" w:rsidTr="000806BF">
        <w:trPr>
          <w:trHeight w:val="330"/>
        </w:trPr>
        <w:tc>
          <w:tcPr>
            <w:tcW w:w="0" w:type="auto"/>
            <w:gridSpan w:val="8"/>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8"/>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8"/>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8"/>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3"/>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3"/>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8"/>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5"/>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5"/>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8"/>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8"/>
            <w:shd w:val="clear" w:color="auto" w:fill="FFFFFF" w:themeFill="background1"/>
          </w:tcPr>
          <w:p w:rsidR="008F0949" w:rsidRPr="002D4CDB" w:rsidRDefault="000806BF">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w:t>
            </w:r>
            <w:r w:rsidR="00E966DA" w:rsidRPr="00BE657D">
              <w:rPr>
                <w:rFonts w:asciiTheme="minorHAnsi" w:hAnsiTheme="minorHAnsi" w:cstheme="minorHAnsi"/>
                <w:i/>
                <w:color w:val="FF0000"/>
                <w:sz w:val="18"/>
                <w:szCs w:val="18"/>
              </w:rPr>
              <w:t>V prípade fázovaných projektov ž</w:t>
            </w:r>
            <w:r w:rsidR="001D2AB4" w:rsidRPr="00BE657D">
              <w:rPr>
                <w:rFonts w:asciiTheme="minorHAnsi" w:hAnsiTheme="minorHAnsi" w:cstheme="minorHAnsi"/>
                <w:i/>
                <w:color w:val="FF0000"/>
                <w:sz w:val="18"/>
                <w:szCs w:val="18"/>
              </w:rPr>
              <w:t>iadateľ špecifikuje, či bola v prvej fáze projektu dokumentácia z verejného obstarávania predmetom administratívnej kontroly na RO OPD a uvedie výsledky tejto kontroly.</w:t>
            </w:r>
          </w:p>
        </w:tc>
      </w:tr>
      <w:tr w:rsidR="004A6D1F" w:rsidRPr="002D4CDB" w:rsidTr="000806BF">
        <w:trPr>
          <w:trHeight w:val="425"/>
        </w:trPr>
        <w:tc>
          <w:tcPr>
            <w:tcW w:w="0" w:type="auto"/>
            <w:gridSpan w:val="8"/>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8A4F7E">
        <w:trPr>
          <w:trHeight w:val="261"/>
        </w:trPr>
        <w:tc>
          <w:tcPr>
            <w:tcW w:w="7338"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6882" w:type="dxa"/>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8A4F7E">
        <w:trPr>
          <w:trHeight w:val="261"/>
        </w:trPr>
        <w:tc>
          <w:tcPr>
            <w:tcW w:w="7338"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6882" w:type="dxa"/>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8"/>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29"/>
        <w:gridCol w:w="12191"/>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2D4CDB" w:rsidRDefault="00D12146" w:rsidP="00187776">
            <w:pPr>
              <w:rPr>
                <w:rFonts w:asciiTheme="minorHAnsi" w:hAnsiTheme="minorHAnsi" w:cstheme="minorHAnsi"/>
              </w:rPr>
            </w:pPr>
            <w:r w:rsidRPr="002D4CDB">
              <w:rPr>
                <w:rFonts w:asciiTheme="minorHAnsi" w:hAnsiTheme="minorHAnsi" w:cstheme="minorHAnsi"/>
              </w:rPr>
              <w:t> </w:t>
            </w:r>
            <w:r w:rsidR="00E6513D" w:rsidRPr="009C4EEE">
              <w:rPr>
                <w:rFonts w:asciiTheme="minorHAnsi" w:hAnsiTheme="minorHAnsi" w:cstheme="minorHAnsi"/>
                <w:i/>
                <w:color w:val="0000FF"/>
                <w:sz w:val="18"/>
                <w:szCs w:val="18"/>
              </w:rPr>
              <w:t>Nie je povinné v prípade, že nie je priradený príznak rizika pre príslušný merateľný ukazovateľ</w:t>
            </w:r>
            <w:r w:rsidR="00E6513D">
              <w:rPr>
                <w:rFonts w:asciiTheme="minorHAnsi" w:hAnsiTheme="minorHAnsi" w:cstheme="minorHAnsi"/>
                <w:i/>
                <w:color w:val="0000FF"/>
                <w:sz w:val="18"/>
                <w:szCs w:val="18"/>
              </w:rPr>
              <w:t>.</w:t>
            </w:r>
          </w:p>
          <w:p w:rsidR="00D12146" w:rsidRPr="002D4CDB" w:rsidRDefault="00D12146" w:rsidP="00412E0F">
            <w:pPr>
              <w:tabs>
                <w:tab w:val="left" w:pos="2404"/>
              </w:tabs>
              <w:rPr>
                <w:rFonts w:asciiTheme="minorHAnsi" w:hAnsiTheme="minorHAnsi" w:cstheme="minorHAnsi"/>
              </w:rPr>
            </w:pPr>
            <w:r w:rsidRPr="002D4CDB">
              <w:rPr>
                <w:rFonts w:asciiTheme="minorHAnsi" w:hAnsiTheme="minorHAnsi" w:cstheme="minorHAnsi"/>
              </w:rPr>
              <w:t> </w:t>
            </w:r>
            <w:r w:rsidR="00412E0F" w:rsidRPr="002D4CDB">
              <w:rPr>
                <w:rFonts w:asciiTheme="minorHAnsi" w:hAnsiTheme="minorHAnsi" w:cstheme="minorHAnsi"/>
              </w:rPr>
              <w:tab/>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D12146" w:rsidRPr="002D4CDB" w:rsidRDefault="00E6513D" w:rsidP="00187776">
            <w:pPr>
              <w:rPr>
                <w:rFonts w:asciiTheme="minorHAnsi" w:hAnsiTheme="minorHAnsi" w:cstheme="minorHAnsi"/>
              </w:rPr>
            </w:pPr>
            <w:r w:rsidRPr="009C4EEE">
              <w:rPr>
                <w:rFonts w:asciiTheme="minorHAnsi" w:hAnsiTheme="minorHAnsi" w:cstheme="minorHAnsi"/>
                <w:i/>
                <w:color w:val="0000FF"/>
                <w:sz w:val="18"/>
                <w:szCs w:val="18"/>
              </w:rPr>
              <w:t>Nie je povinné v prípade, že nie je priradený príznak rizika pre príslušný merateľný ukazovateľ</w:t>
            </w:r>
            <w:r>
              <w:rPr>
                <w:rFonts w:asciiTheme="minorHAnsi" w:hAnsiTheme="minorHAnsi" w:cstheme="minorHAnsi"/>
                <w:i/>
                <w:color w:val="0000FF"/>
                <w:sz w:val="18"/>
                <w:szCs w:val="18"/>
              </w:rPr>
              <w:t>.</w:t>
            </w:r>
          </w:p>
        </w:tc>
      </w:tr>
    </w:tbl>
    <w:p w:rsidR="00D12146" w:rsidRPr="00D16EAB" w:rsidRDefault="00D12146" w:rsidP="008D4F9C">
      <w:pPr>
        <w:spacing w:after="0" w:line="240" w:lineRule="auto"/>
        <w:rPr>
          <w:rFonts w:asciiTheme="minorHAnsi" w:hAnsiTheme="minorHAnsi" w:cstheme="minorHAnsi"/>
          <w:sz w:val="12"/>
          <w:szCs w:val="12"/>
        </w:rPr>
      </w:pPr>
    </w:p>
    <w:tbl>
      <w:tblPr>
        <w:tblStyle w:val="Mriekatabuky"/>
        <w:tblW w:w="0" w:type="auto"/>
        <w:tblLayout w:type="fixed"/>
        <w:tblLook w:val="04A0" w:firstRow="1" w:lastRow="0" w:firstColumn="1" w:lastColumn="0" w:noHBand="0" w:noVBand="1"/>
      </w:tblPr>
      <w:tblGrid>
        <w:gridCol w:w="421"/>
        <w:gridCol w:w="6378"/>
        <w:gridCol w:w="7343"/>
      </w:tblGrid>
      <w:tr w:rsidR="008D4F9C" w:rsidRPr="002D4CDB" w:rsidTr="008A4F7E">
        <w:trPr>
          <w:trHeight w:val="354"/>
        </w:trPr>
        <w:tc>
          <w:tcPr>
            <w:tcW w:w="14142" w:type="dxa"/>
            <w:gridSpan w:val="3"/>
            <w:shd w:val="clear" w:color="auto" w:fill="0070C0"/>
            <w:hideMark/>
          </w:tcPr>
          <w:p w:rsidR="008D4F9C" w:rsidRPr="002D4CDB" w:rsidRDefault="008D4F9C" w:rsidP="008D4F9C">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14.  Zoznam povinných príloh žiadosti o NFP:</w:t>
            </w:r>
          </w:p>
          <w:p w:rsidR="008D4F9C" w:rsidRDefault="008D4F9C" w:rsidP="008D4F9C">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predkladané prílohy k ŽoNFP, pričom k jednej podmienke môže prislúchať viacero príloh a naopak. Definovanie možných príloh vykoná RO pri zadávaní výzvy do ITMS2014+</w:t>
            </w:r>
          </w:p>
          <w:p w:rsidR="003918DC" w:rsidRPr="002D4CDB" w:rsidRDefault="003918DC" w:rsidP="003918DC">
            <w:pPr>
              <w:rPr>
                <w:rFonts w:asciiTheme="minorHAnsi" w:hAnsiTheme="minorHAnsi" w:cstheme="minorHAnsi"/>
                <w:b/>
                <w:bCs/>
                <w:color w:val="FFFFFF" w:themeColor="background1"/>
              </w:rPr>
            </w:pPr>
            <w:r w:rsidRPr="00607EC2">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1A25E0" w:rsidRPr="001A25E0" w:rsidTr="008A4F7E">
        <w:trPr>
          <w:trHeight w:val="330"/>
        </w:trPr>
        <w:tc>
          <w:tcPr>
            <w:tcW w:w="6799" w:type="dxa"/>
            <w:gridSpan w:val="2"/>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Podmienka poskytnutia príspevku:</w:t>
            </w:r>
          </w:p>
        </w:tc>
        <w:tc>
          <w:tcPr>
            <w:tcW w:w="7343" w:type="dxa"/>
            <w:shd w:val="clear" w:color="auto" w:fill="E5DFEC" w:themeFill="accent4" w:themeFillTint="33"/>
          </w:tcPr>
          <w:p w:rsidR="008D4F9C" w:rsidRPr="001A25E0" w:rsidRDefault="008D4F9C" w:rsidP="008D4F9C">
            <w:pPr>
              <w:rPr>
                <w:rFonts w:asciiTheme="minorHAnsi" w:hAnsiTheme="minorHAnsi" w:cstheme="minorHAnsi"/>
              </w:rPr>
            </w:pPr>
            <w:r w:rsidRPr="001A25E0">
              <w:rPr>
                <w:rFonts w:asciiTheme="minorHAnsi" w:hAnsiTheme="minorHAnsi" w:cstheme="minorHAnsi"/>
              </w:rPr>
              <w:t>Príloha:</w:t>
            </w:r>
          </w:p>
        </w:tc>
      </w:tr>
      <w:tr w:rsidR="001A25E0" w:rsidRPr="001A25E0" w:rsidTr="00606FFB">
        <w:trPr>
          <w:trHeight w:val="330"/>
        </w:trPr>
        <w:tc>
          <w:tcPr>
            <w:tcW w:w="421" w:type="dxa"/>
            <w:vMerge w:val="restart"/>
            <w:hideMark/>
          </w:tcPr>
          <w:p w:rsidR="00065797"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1</w:t>
            </w:r>
          </w:p>
        </w:tc>
        <w:tc>
          <w:tcPr>
            <w:tcW w:w="6378" w:type="dxa"/>
            <w:vMerge w:val="restart"/>
          </w:tcPr>
          <w:p w:rsidR="00065797" w:rsidRPr="001A25E0" w:rsidRDefault="00606FFB" w:rsidP="008D4F9C">
            <w:pPr>
              <w:rPr>
                <w:rFonts w:asciiTheme="minorHAnsi" w:hAnsiTheme="minorHAnsi" w:cstheme="minorHAnsi"/>
                <w:sz w:val="20"/>
                <w:szCs w:val="20"/>
              </w:rPr>
            </w:pPr>
            <w:r w:rsidRPr="002D4739">
              <w:rPr>
                <w:rFonts w:asciiTheme="minorHAnsi" w:eastAsia="Calibri" w:hAnsiTheme="minorHAnsi" w:cs="Times New Roman"/>
                <w:sz w:val="20"/>
                <w:szCs w:val="20"/>
              </w:rPr>
              <w:t>Konkrétny oprávnený žiadateľ</w:t>
            </w:r>
          </w:p>
        </w:tc>
        <w:tc>
          <w:tcPr>
            <w:tcW w:w="7343" w:type="dxa"/>
          </w:tcPr>
          <w:p w:rsidR="00065797" w:rsidRPr="002D4739" w:rsidRDefault="00065797" w:rsidP="008D4F9C">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1A25E0" w:rsidRPr="001A25E0" w:rsidRDefault="00065797" w:rsidP="008D4F9C">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001A25E0" w:rsidRPr="002D4739">
              <w:rPr>
                <w:rFonts w:asciiTheme="minorHAnsi" w:hAnsiTheme="minorHAnsi"/>
                <w:sz w:val="20"/>
                <w:szCs w:val="20"/>
              </w:rPr>
              <w:t>preukazujúceho právnu formu a </w:t>
            </w:r>
          </w:p>
          <w:p w:rsidR="001A25E0" w:rsidRDefault="001A25E0" w:rsidP="008D4F9C">
            <w:pPr>
              <w:rPr>
                <w:rFonts w:asciiTheme="minorHAnsi" w:hAnsiTheme="minorHAnsi" w:cstheme="minorHAnsi"/>
                <w:sz w:val="20"/>
                <w:szCs w:val="20"/>
              </w:rPr>
            </w:pPr>
          </w:p>
          <w:p w:rsidR="00065797" w:rsidRPr="002D4739" w:rsidRDefault="00065797" w:rsidP="008D4F9C">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065797" w:rsidRPr="001A25E0" w:rsidRDefault="00065797">
            <w:pPr>
              <w:rPr>
                <w:rFonts w:asciiTheme="minorHAnsi" w:hAnsiTheme="minorHAnsi"/>
                <w:b/>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00F049CD" w:rsidRPr="001A25E0">
              <w:rPr>
                <w:rFonts w:asciiTheme="minorHAnsi" w:hAnsiTheme="minorHAnsi"/>
                <w:sz w:val="20"/>
                <w:szCs w:val="20"/>
              </w:rPr>
              <w:t>v rámci OPII</w:t>
            </w:r>
          </w:p>
        </w:tc>
      </w:tr>
      <w:tr w:rsidR="001A25E0" w:rsidRPr="001A25E0" w:rsidTr="00E61EA7">
        <w:trPr>
          <w:trHeight w:val="330"/>
        </w:trPr>
        <w:tc>
          <w:tcPr>
            <w:tcW w:w="421" w:type="dxa"/>
            <w:vMerge/>
          </w:tcPr>
          <w:p w:rsidR="00065797" w:rsidRPr="002D4739" w:rsidRDefault="00065797" w:rsidP="008D4F9C">
            <w:pPr>
              <w:rPr>
                <w:rFonts w:asciiTheme="minorHAnsi" w:hAnsiTheme="minorHAnsi" w:cstheme="minorHAnsi"/>
                <w:sz w:val="20"/>
                <w:szCs w:val="20"/>
              </w:rPr>
            </w:pPr>
          </w:p>
        </w:tc>
        <w:tc>
          <w:tcPr>
            <w:tcW w:w="6378" w:type="dxa"/>
            <w:vMerge/>
          </w:tcPr>
          <w:p w:rsidR="00065797" w:rsidRPr="002D4739" w:rsidRDefault="00065797" w:rsidP="008D4F9C">
            <w:pPr>
              <w:rPr>
                <w:rFonts w:asciiTheme="minorHAnsi" w:eastAsia="Calibri" w:hAnsiTheme="minorHAnsi" w:cs="Times New Roman"/>
                <w:sz w:val="20"/>
                <w:szCs w:val="20"/>
              </w:rPr>
            </w:pPr>
          </w:p>
        </w:tc>
        <w:tc>
          <w:tcPr>
            <w:tcW w:w="7343" w:type="dxa"/>
          </w:tcPr>
          <w:p w:rsidR="00065797" w:rsidRPr="002D4739" w:rsidRDefault="00065797" w:rsidP="00065797">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065797" w:rsidRPr="002D4739" w:rsidRDefault="00065797" w:rsidP="008D4F9C">
            <w:pPr>
              <w:rPr>
                <w:rFonts w:asciiTheme="minorHAnsi" w:eastAsia="Calibri" w:hAnsiTheme="minorHAnsi" w:cs="Times New Roman"/>
                <w:sz w:val="20"/>
                <w:szCs w:val="20"/>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2</w:t>
            </w:r>
          </w:p>
        </w:tc>
        <w:tc>
          <w:tcPr>
            <w:tcW w:w="6378" w:type="dxa"/>
          </w:tcPr>
          <w:p w:rsidR="008D4F9C" w:rsidRPr="001A25E0" w:rsidRDefault="008D4F9C">
            <w:pPr>
              <w:rPr>
                <w:rFonts w:asciiTheme="minorHAnsi" w:hAnsiTheme="minorHAnsi" w:cstheme="minorHAnsi"/>
                <w:sz w:val="20"/>
                <w:szCs w:val="20"/>
              </w:rPr>
            </w:pPr>
            <w:r w:rsidRPr="002D4739">
              <w:rPr>
                <w:rFonts w:asciiTheme="minorHAnsi" w:eastAsia="Calibri" w:hAnsiTheme="minorHAnsi" w:cs="Times New Roman"/>
                <w:sz w:val="20"/>
                <w:szCs w:val="20"/>
              </w:rPr>
              <w:t>Podmienka</w:t>
            </w:r>
            <w:r w:rsidR="00606FFB" w:rsidRPr="002D4739">
              <w:rPr>
                <w:rFonts w:asciiTheme="minorHAnsi" w:eastAsia="Calibri" w:hAnsiTheme="minorHAnsi" w:cs="Times New Roman"/>
                <w:sz w:val="20"/>
                <w:szCs w:val="20"/>
              </w:rPr>
              <w:t xml:space="preserve"> nebyť</w:t>
            </w:r>
            <w:r w:rsidRPr="002D4739">
              <w:rPr>
                <w:rFonts w:asciiTheme="minorHAnsi" w:eastAsia="Calibri" w:hAnsiTheme="minorHAnsi" w:cs="Times New Roman"/>
                <w:sz w:val="20"/>
                <w:szCs w:val="20"/>
              </w:rPr>
              <w:t xml:space="preserve"> dlžníkom na daniach</w:t>
            </w:r>
          </w:p>
        </w:tc>
        <w:tc>
          <w:tcPr>
            <w:tcW w:w="7343" w:type="dxa"/>
          </w:tcPr>
          <w:p w:rsidR="008D4F9C" w:rsidRPr="002D4739" w:rsidRDefault="008D4F9C" w:rsidP="008D4F9C">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065797" w:rsidRPr="002D4739">
              <w:rPr>
                <w:rFonts w:asciiTheme="minorHAnsi" w:eastAsia="Calibri" w:hAnsiTheme="minorHAnsi" w:cs="Times New Roman"/>
                <w:b/>
                <w:sz w:val="20"/>
                <w:szCs w:val="20"/>
                <w:u w:val="single"/>
              </w:rPr>
              <w:t xml:space="preserve">3 </w:t>
            </w:r>
          </w:p>
          <w:p w:rsidR="001A25E0" w:rsidRPr="002D4739" w:rsidRDefault="008D4F9C" w:rsidP="008D4F9C">
            <w:pPr>
              <w:rPr>
                <w:rFonts w:asciiTheme="minorHAnsi" w:hAnsiTheme="minorHAnsi"/>
                <w:sz w:val="20"/>
                <w:szCs w:val="20"/>
              </w:rPr>
            </w:pPr>
            <w:r w:rsidRPr="002D4739">
              <w:rPr>
                <w:rFonts w:asciiTheme="minorHAnsi" w:hAnsiTheme="minorHAnsi"/>
                <w:b/>
                <w:sz w:val="20"/>
                <w:szCs w:val="20"/>
              </w:rPr>
              <w:t>Potvrdenie miestne príslušného správcu dane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daniach, nie staršie ako 3 mesiace ku dňu predloženia ŽoNFP</w:t>
            </w:r>
            <w:r w:rsidR="00065797" w:rsidRPr="002D4739">
              <w:rPr>
                <w:rFonts w:asciiTheme="minorHAnsi" w:hAnsiTheme="minorHAnsi"/>
                <w:sz w:val="20"/>
                <w:szCs w:val="20"/>
              </w:rPr>
              <w:t xml:space="preserve"> </w:t>
            </w:r>
          </w:p>
          <w:p w:rsidR="001A25E0" w:rsidRDefault="001A25E0" w:rsidP="008D4F9C">
            <w:pPr>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F3445" w:rsidRPr="001A25E0" w:rsidRDefault="003818B2">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3</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poistného na zdravotnom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 xml:space="preserve">4 </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zdravotnej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EC0CA3" w:rsidP="008D4F9C">
            <w:pPr>
              <w:rPr>
                <w:rFonts w:asciiTheme="minorHAnsi" w:hAnsiTheme="minorHAnsi" w:cstheme="minorHAnsi"/>
                <w:sz w:val="20"/>
                <w:szCs w:val="20"/>
              </w:rPr>
            </w:pPr>
            <w:r w:rsidRPr="001A25E0">
              <w:rPr>
                <w:rFonts w:asciiTheme="minorHAnsi" w:hAnsiTheme="minorHAnsi" w:cstheme="minorHAnsi"/>
                <w:sz w:val="20"/>
                <w:szCs w:val="20"/>
              </w:rPr>
              <w:t>4</w:t>
            </w:r>
          </w:p>
        </w:tc>
        <w:tc>
          <w:tcPr>
            <w:tcW w:w="6378" w:type="dxa"/>
          </w:tcPr>
          <w:p w:rsidR="008D4F9C" w:rsidRPr="001A25E0" w:rsidRDefault="008D4F9C">
            <w:pPr>
              <w:rPr>
                <w:rFonts w:asciiTheme="minorHAnsi" w:hAnsiTheme="minorHAnsi" w:cstheme="minorHAnsi"/>
                <w:sz w:val="20"/>
                <w:szCs w:val="20"/>
              </w:rPr>
            </w:pPr>
            <w:r w:rsidRPr="002D4739">
              <w:rPr>
                <w:rFonts w:asciiTheme="minorHAnsi" w:hAnsiTheme="minorHAnsi" w:cs="Times New Roman"/>
                <w:sz w:val="20"/>
                <w:szCs w:val="20"/>
              </w:rPr>
              <w:t>Podmienka</w:t>
            </w:r>
            <w:r w:rsidR="00606FFB" w:rsidRPr="002D4739">
              <w:rPr>
                <w:rFonts w:asciiTheme="minorHAnsi" w:hAnsiTheme="minorHAnsi" w:cs="Times New Roman"/>
                <w:sz w:val="20"/>
                <w:szCs w:val="20"/>
              </w:rPr>
              <w:t xml:space="preserve"> nebyť</w:t>
            </w:r>
            <w:r w:rsidRPr="002D4739">
              <w:rPr>
                <w:rFonts w:asciiTheme="minorHAnsi" w:hAnsiTheme="minorHAnsi" w:cs="Times New Roman"/>
                <w:sz w:val="20"/>
                <w:szCs w:val="20"/>
              </w:rPr>
              <w:t xml:space="preserve"> dlžníkom na sociálnom poistení </w:t>
            </w: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065797" w:rsidRPr="002D4739">
              <w:rPr>
                <w:rFonts w:asciiTheme="minorHAnsi" w:hAnsiTheme="minorHAnsi" w:cs="Times New Roman"/>
                <w:b/>
                <w:sz w:val="20"/>
                <w:szCs w:val="20"/>
                <w:u w:val="single"/>
              </w:rPr>
              <w:t>5</w:t>
            </w:r>
          </w:p>
          <w:p w:rsidR="001A25E0" w:rsidRDefault="008D4F9C" w:rsidP="008D4F9C">
            <w:pPr>
              <w:rPr>
                <w:rFonts w:asciiTheme="minorHAnsi" w:hAnsiTheme="minorHAnsi" w:cs="Times New Roman"/>
                <w:sz w:val="20"/>
                <w:szCs w:val="20"/>
              </w:rPr>
            </w:pPr>
            <w:r w:rsidRPr="002D4739">
              <w:rPr>
                <w:rFonts w:asciiTheme="minorHAnsi" w:hAnsiTheme="minorHAnsi"/>
                <w:b/>
                <w:sz w:val="20"/>
                <w:szCs w:val="20"/>
              </w:rPr>
              <w:t>Potvrdenie Sociálnej poisťovne</w:t>
            </w:r>
            <w:r w:rsidR="00FD145E">
              <w:rPr>
                <w:rFonts w:asciiTheme="minorHAnsi" w:hAnsiTheme="minorHAnsi"/>
                <w:b/>
                <w:sz w:val="20"/>
                <w:szCs w:val="20"/>
              </w:rPr>
              <w:t xml:space="preserve">, </w:t>
            </w:r>
            <w:r w:rsidR="00FD145E"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1A25E0" w:rsidRDefault="001A25E0" w:rsidP="008D4F9C">
            <w:pPr>
              <w:rPr>
                <w:rFonts w:asciiTheme="minorHAnsi" w:hAnsiTheme="minorHAnsi" w:cs="Times New Roman"/>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065797" w:rsidRPr="001A25E0" w:rsidRDefault="00065797">
            <w:pPr>
              <w:rPr>
                <w:rFonts w:asciiTheme="minorHAnsi" w:hAnsiTheme="minorHAnsi" w:cstheme="minorHAnsi"/>
                <w:sz w:val="20"/>
                <w:szCs w:val="20"/>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w:t>
            </w:r>
            <w:r w:rsidR="00F049CD" w:rsidRPr="001A25E0">
              <w:rPr>
                <w:rFonts w:asciiTheme="minorHAnsi" w:hAnsiTheme="minorHAnsi"/>
                <w:sz w:val="20"/>
                <w:szCs w:val="20"/>
              </w:rPr>
              <w:t xml:space="preserve"> v rámci OPII</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5</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8D4F9C" w:rsidRPr="002D4739" w:rsidRDefault="008D4F9C" w:rsidP="008D4F9C">
            <w:pPr>
              <w:rPr>
                <w:rFonts w:asciiTheme="minorHAnsi" w:hAnsiTheme="minorHAnsi" w:cs="Times New Roman"/>
                <w:sz w:val="20"/>
                <w:szCs w:val="20"/>
              </w:rPr>
            </w:pPr>
          </w:p>
        </w:tc>
        <w:tc>
          <w:tcPr>
            <w:tcW w:w="7343"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8D4F9C" w:rsidRPr="001A25E0" w:rsidRDefault="00FB47DD" w:rsidP="008D4F9C">
            <w:pPr>
              <w:rPr>
                <w:rFonts w:asciiTheme="minorHAnsi" w:hAnsiTheme="minorHAnsi" w:cstheme="minorHAnsi"/>
                <w:sz w:val="20"/>
                <w:szCs w:val="20"/>
              </w:rPr>
            </w:pPr>
            <w:r w:rsidRPr="001A25E0">
              <w:rPr>
                <w:rFonts w:asciiTheme="minorHAnsi" w:hAnsiTheme="minorHAnsi" w:cstheme="minorHAnsi"/>
                <w:sz w:val="20"/>
                <w:szCs w:val="20"/>
              </w:rPr>
              <w:t>6</w:t>
            </w:r>
          </w:p>
        </w:tc>
        <w:tc>
          <w:tcPr>
            <w:tcW w:w="6378" w:type="dxa"/>
          </w:tcPr>
          <w:p w:rsidR="008D4F9C" w:rsidRPr="002D4739" w:rsidRDefault="008D4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8D4F9C" w:rsidRPr="002D4739" w:rsidRDefault="008D4F9C" w:rsidP="008D4F9C">
            <w:pPr>
              <w:pStyle w:val="Default"/>
              <w:jc w:val="both"/>
              <w:rPr>
                <w:rFonts w:asciiTheme="minorHAnsi" w:hAnsiTheme="minorHAnsi" w:cs="Times New Roman"/>
                <w:color w:val="auto"/>
                <w:sz w:val="20"/>
                <w:szCs w:val="20"/>
              </w:rPr>
            </w:pPr>
          </w:p>
        </w:tc>
        <w:tc>
          <w:tcPr>
            <w:tcW w:w="7343" w:type="dxa"/>
          </w:tcPr>
          <w:p w:rsidR="008D4F9C" w:rsidRPr="002D4739" w:rsidRDefault="008D4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B174E0" w:rsidRPr="002D4739">
              <w:rPr>
                <w:rFonts w:asciiTheme="minorHAnsi" w:hAnsiTheme="minorHAnsi" w:cs="Times New Roman"/>
                <w:b/>
                <w:sz w:val="20"/>
                <w:szCs w:val="20"/>
                <w:u w:val="single"/>
              </w:rPr>
              <w:t>6</w:t>
            </w:r>
          </w:p>
          <w:p w:rsidR="008D4F9C" w:rsidRPr="002D4739" w:rsidRDefault="008D4F9C" w:rsidP="008D4F9C">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w:t>
            </w:r>
            <w:r w:rsidR="00B174E0" w:rsidRPr="002D4739">
              <w:rPr>
                <w:rFonts w:asciiTheme="minorHAnsi" w:hAnsiTheme="minorHAnsi"/>
                <w:bCs/>
                <w:sz w:val="20"/>
                <w:szCs w:val="20"/>
              </w:rPr>
              <w:t>, že žiadateľ disponuje požadovanou výškou finančných prostriedkov, nie starš</w:t>
            </w:r>
            <w:r w:rsidR="00C848E1">
              <w:rPr>
                <w:rFonts w:asciiTheme="minorHAnsi" w:hAnsiTheme="minorHAnsi"/>
                <w:bCs/>
                <w:sz w:val="20"/>
                <w:szCs w:val="20"/>
              </w:rPr>
              <w:t>í</w:t>
            </w:r>
            <w:r w:rsidR="00B174E0" w:rsidRPr="002D4739">
              <w:rPr>
                <w:rFonts w:asciiTheme="minorHAnsi" w:hAnsiTheme="minorHAnsi"/>
                <w:bCs/>
                <w:sz w:val="20"/>
                <w:szCs w:val="20"/>
              </w:rPr>
              <w:t xml:space="preserve"> ako </w:t>
            </w:r>
            <w:r w:rsidR="00C848E1">
              <w:rPr>
                <w:rFonts w:asciiTheme="minorHAnsi" w:hAnsiTheme="minorHAnsi"/>
                <w:bCs/>
                <w:sz w:val="20"/>
                <w:szCs w:val="20"/>
              </w:rPr>
              <w:t>3</w:t>
            </w:r>
            <w:r w:rsidR="00B174E0" w:rsidRPr="002D4739">
              <w:rPr>
                <w:rFonts w:asciiTheme="minorHAnsi" w:hAnsiTheme="minorHAnsi"/>
                <w:bCs/>
                <w:sz w:val="20"/>
                <w:szCs w:val="20"/>
              </w:rPr>
              <w:t xml:space="preserve"> mesiac</w:t>
            </w:r>
            <w:r w:rsidR="00C848E1">
              <w:rPr>
                <w:rFonts w:asciiTheme="minorHAnsi" w:hAnsiTheme="minorHAnsi"/>
                <w:bCs/>
                <w:sz w:val="20"/>
                <w:szCs w:val="20"/>
              </w:rPr>
              <w:t>e</w:t>
            </w:r>
            <w:r w:rsidR="00B174E0" w:rsidRPr="002D4739">
              <w:rPr>
                <w:rFonts w:asciiTheme="minorHAnsi" w:hAnsiTheme="minorHAnsi"/>
                <w:bCs/>
                <w:sz w:val="20"/>
                <w:szCs w:val="20"/>
              </w:rPr>
              <w:t xml:space="preserve"> ku dňu predloženia ŽoNFP, alebo</w:t>
            </w:r>
          </w:p>
          <w:p w:rsidR="008D4F9C" w:rsidRPr="002D4739" w:rsidRDefault="008D4F9C" w:rsidP="00A850EA">
            <w:pPr>
              <w:rPr>
                <w:rFonts w:asciiTheme="minorHAnsi" w:hAnsiTheme="minorHAnsi"/>
                <w:b/>
                <w:bCs/>
                <w:sz w:val="20"/>
                <w:szCs w:val="20"/>
              </w:rPr>
            </w:pPr>
            <w:r w:rsidRPr="002D4739">
              <w:rPr>
                <w:rFonts w:asciiTheme="minorHAnsi" w:hAnsiTheme="minorHAnsi"/>
                <w:b/>
                <w:bCs/>
                <w:sz w:val="20"/>
                <w:szCs w:val="20"/>
              </w:rPr>
              <w:t>Úverová zmluva</w:t>
            </w:r>
            <w:r w:rsidR="00B174E0" w:rsidRPr="002D4739">
              <w:rPr>
                <w:rFonts w:asciiTheme="minorHAnsi" w:hAnsiTheme="minorHAnsi"/>
                <w:b/>
                <w:bCs/>
                <w:sz w:val="20"/>
                <w:szCs w:val="20"/>
              </w:rPr>
              <w:t xml:space="preserve">, </w:t>
            </w:r>
            <w:r w:rsidR="00B174E0" w:rsidRPr="002D4739">
              <w:rPr>
                <w:rFonts w:asciiTheme="minorHAnsi" w:hAnsiTheme="minorHAnsi"/>
                <w:bCs/>
                <w:sz w:val="20"/>
                <w:szCs w:val="20"/>
              </w:rPr>
              <w:t>alebo</w:t>
            </w:r>
          </w:p>
          <w:p w:rsidR="008D4F9C" w:rsidRDefault="008D4F9C" w:rsidP="001A25E0">
            <w:pPr>
              <w:rPr>
                <w:ins w:id="3" w:author="21" w:date="2016-03-21T16:01:00Z"/>
                <w:rFonts w:asciiTheme="minorHAnsi" w:hAnsiTheme="minorHAnsi"/>
                <w:bCs/>
                <w:sz w:val="20"/>
                <w:szCs w:val="20"/>
              </w:rPr>
            </w:pPr>
            <w:r w:rsidRPr="002D4739">
              <w:rPr>
                <w:rFonts w:asciiTheme="minorHAnsi" w:hAnsiTheme="minorHAnsi"/>
                <w:b/>
                <w:bCs/>
                <w:sz w:val="20"/>
                <w:szCs w:val="20"/>
              </w:rPr>
              <w:t>Záväzný úverový prísľub</w:t>
            </w:r>
            <w:r w:rsidR="00F939F2" w:rsidRPr="002D4739">
              <w:rPr>
                <w:rFonts w:asciiTheme="minorHAnsi" w:hAnsiTheme="minorHAnsi"/>
                <w:bCs/>
                <w:sz w:val="20"/>
                <w:szCs w:val="20"/>
              </w:rPr>
              <w:t xml:space="preserve"> nie starší ako 3 mesiace ku dňu predloženia ŽoNFP</w:t>
            </w:r>
            <w:ins w:id="4" w:author="21" w:date="2016-03-21T16:01:00Z">
              <w:r w:rsidR="00A850EA">
                <w:rPr>
                  <w:rFonts w:asciiTheme="minorHAnsi" w:hAnsiTheme="minorHAnsi"/>
                  <w:bCs/>
                  <w:sz w:val="20"/>
                  <w:szCs w:val="20"/>
                </w:rPr>
                <w:t xml:space="preserve"> alebo</w:t>
              </w:r>
            </w:ins>
          </w:p>
          <w:p w:rsidR="003C1E95" w:rsidRPr="005F6D7D" w:rsidRDefault="003C1E95" w:rsidP="003C1E95">
            <w:pPr>
              <w:rPr>
                <w:ins w:id="5" w:author="21" w:date="2016-03-21T16:42:00Z"/>
                <w:rFonts w:asciiTheme="minorHAnsi" w:hAnsiTheme="minorHAnsi"/>
                <w:bCs/>
                <w:sz w:val="20"/>
                <w:szCs w:val="20"/>
              </w:rPr>
            </w:pPr>
            <w:ins w:id="6" w:author="21" w:date="2016-03-21T16:42:00Z">
              <w:r w:rsidRPr="00EA006E">
                <w:rPr>
                  <w:rFonts w:asciiTheme="minorHAnsi" w:hAnsiTheme="minorHAnsi"/>
                  <w:b/>
                  <w:bCs/>
                  <w:sz w:val="20"/>
                  <w:szCs w:val="20"/>
                </w:rPr>
                <w:t xml:space="preserve">Zmluva/dohoda </w:t>
              </w:r>
              <w:r w:rsidRPr="00EA006E">
                <w:rPr>
                  <w:rFonts w:asciiTheme="minorHAnsi" w:hAnsiTheme="minorHAnsi"/>
                  <w:bCs/>
                  <w:sz w:val="20"/>
                  <w:szCs w:val="20"/>
                </w:rPr>
                <w:t>uzatvorená medzi žiadateľom a zriaďovateľom</w:t>
              </w:r>
              <w:r w:rsidRPr="005F6D7D">
                <w:rPr>
                  <w:rFonts w:asciiTheme="minorHAnsi" w:hAnsiTheme="minorHAnsi"/>
                  <w:bCs/>
                  <w:sz w:val="20"/>
                  <w:szCs w:val="20"/>
                </w:rPr>
                <w:t xml:space="preserve"> alebo</w:t>
              </w:r>
            </w:ins>
          </w:p>
          <w:p w:rsidR="003C1E95" w:rsidRPr="00EA006E" w:rsidRDefault="003C1E95" w:rsidP="003C1E95">
            <w:pPr>
              <w:rPr>
                <w:ins w:id="7" w:author="21" w:date="2016-03-21T16:42:00Z"/>
                <w:rFonts w:asciiTheme="minorHAnsi" w:hAnsiTheme="minorHAnsi"/>
                <w:sz w:val="20"/>
                <w:szCs w:val="20"/>
              </w:rPr>
            </w:pPr>
            <w:ins w:id="8" w:author="21" w:date="2016-03-21T16:42:00Z">
              <w:r w:rsidRPr="00EA006E">
                <w:rPr>
                  <w:rFonts w:asciiTheme="minorHAnsi" w:hAnsiTheme="minorHAnsi"/>
                  <w:b/>
                  <w:bCs/>
                  <w:sz w:val="20"/>
                  <w:szCs w:val="20"/>
                </w:rPr>
                <w:t xml:space="preserve">Iný právny doklad preukazujúci </w:t>
              </w:r>
              <w:r w:rsidRPr="00EA006E">
                <w:rPr>
                  <w:rFonts w:asciiTheme="minorHAnsi" w:hAnsiTheme="minorHAnsi"/>
                  <w:bCs/>
                  <w:sz w:val="20"/>
                  <w:szCs w:val="20"/>
                </w:rPr>
                <w:t>zabezpečenie financovania okrem čestného vyhlásenia alebo</w:t>
              </w:r>
            </w:ins>
          </w:p>
          <w:p w:rsidR="00A850EA" w:rsidRPr="002D4739" w:rsidRDefault="003C1E95" w:rsidP="003C1E95">
            <w:pPr>
              <w:rPr>
                <w:rFonts w:asciiTheme="minorHAnsi" w:hAnsiTheme="minorHAnsi" w:cs="Times New Roman"/>
                <w:sz w:val="20"/>
                <w:szCs w:val="20"/>
              </w:rPr>
            </w:pPr>
            <w:ins w:id="9" w:author="21" w:date="2016-03-21T16:42:00Z">
              <w:r w:rsidRPr="00EA006E">
                <w:rPr>
                  <w:rFonts w:asciiTheme="minorHAnsi" w:hAnsiTheme="minorHAnsi"/>
                  <w:b/>
                  <w:bCs/>
                  <w:sz w:val="20"/>
                  <w:szCs w:val="20"/>
                </w:rPr>
                <w:t>Čestné vyhlásenie štatutárneho orgánu žiadateľa</w:t>
              </w:r>
              <w:r w:rsidRPr="00EA006E">
                <w:rPr>
                  <w:rFonts w:asciiTheme="minorHAnsi" w:hAnsiTheme="minorHAnsi"/>
                  <w:bCs/>
                  <w:sz w:val="20"/>
                  <w:szCs w:val="20"/>
                </w:rPr>
                <w:t xml:space="preserve"> o finančnej spôsobilosti na spolufinancovanie projektu</w:t>
              </w:r>
            </w:ins>
          </w:p>
        </w:tc>
      </w:tr>
      <w:tr w:rsidR="001A25E0" w:rsidRPr="001A25E0" w:rsidTr="008A4F7E">
        <w:trPr>
          <w:trHeight w:val="330"/>
        </w:trPr>
        <w:tc>
          <w:tcPr>
            <w:tcW w:w="421" w:type="dxa"/>
          </w:tcPr>
          <w:p w:rsidR="00B174E0" w:rsidRPr="001A25E0"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7</w:t>
            </w:r>
          </w:p>
        </w:tc>
        <w:tc>
          <w:tcPr>
            <w:tcW w:w="6378" w:type="dxa"/>
          </w:tcPr>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B174E0" w:rsidRPr="002D4739" w:rsidRDefault="00B174E0" w:rsidP="008D4F9C">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B174E0" w:rsidRPr="001A25E0"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e) machinácie pri verejnom obstarávaní a verejnej dražbe (§266 až §268 Trestného zákona)</w:t>
            </w: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213D2" w:rsidRPr="002D4739">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1A25E0" w:rsidRDefault="007213D2"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C848E1" w:rsidRDefault="00C848E1" w:rsidP="008A4F7E">
            <w:pPr>
              <w:pStyle w:val="Default"/>
              <w:ind w:left="46"/>
              <w:jc w:val="both"/>
              <w:rPr>
                <w:rFonts w:asciiTheme="minorHAnsi" w:hAnsiTheme="minorHAnsi"/>
                <w:color w:val="auto"/>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7213D2" w:rsidRPr="002D4739" w:rsidRDefault="007213D2">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00F049CD" w:rsidRPr="001A25E0">
              <w:rPr>
                <w:rFonts w:asciiTheme="minorHAnsi" w:hAnsiTheme="minorHAnsi"/>
                <w:sz w:val="20"/>
                <w:szCs w:val="20"/>
              </w:rPr>
              <w:t>v rámci OPII</w:t>
            </w:r>
            <w:r w:rsidR="00F049CD" w:rsidRPr="002D4739">
              <w:rPr>
                <w:rFonts w:asciiTheme="minorHAnsi" w:hAnsiTheme="minorHAnsi"/>
                <w:sz w:val="20"/>
                <w:szCs w:val="20"/>
              </w:rPr>
              <w:t xml:space="preserve"> </w:t>
            </w:r>
            <w:r w:rsidRPr="002D4739">
              <w:rPr>
                <w:rFonts w:asciiTheme="minorHAnsi" w:hAnsiTheme="minorHAnsi"/>
                <w:sz w:val="20"/>
                <w:szCs w:val="20"/>
              </w:rPr>
              <w:t xml:space="preserve">a k dátumu predloženia ŽoNFP neuplynula lehota platnosti výpisu z registra trestov v zmysle vyššie uvedeného bodu.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8</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w:t>
            </w:r>
            <w:r w:rsidR="001C2BE8" w:rsidRPr="002D4739">
              <w:rPr>
                <w:rFonts w:asciiTheme="minorHAnsi" w:hAnsiTheme="minorHAnsi" w:cs="Times New Roman"/>
                <w:sz w:val="20"/>
                <w:szCs w:val="20"/>
              </w:rPr>
              <w:t xml:space="preserve"> oprávnenosti aktivít projektu</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9</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 xml:space="preserve">Podmienka, že žiadateľ neukončil fyzickú realizáciu všetkých </w:t>
            </w:r>
            <w:r w:rsidR="006E2360" w:rsidRPr="002D4739">
              <w:rPr>
                <w:rFonts w:asciiTheme="minorHAnsi" w:hAnsiTheme="minorHAnsi" w:cs="Times New Roman"/>
                <w:sz w:val="20"/>
                <w:szCs w:val="20"/>
              </w:rPr>
              <w:t xml:space="preserve">oprávnených </w:t>
            </w:r>
            <w:r w:rsidRPr="002D4739">
              <w:rPr>
                <w:rFonts w:asciiTheme="minorHAnsi" w:hAnsiTheme="minorHAnsi" w:cs="Times New Roman"/>
                <w:sz w:val="20"/>
                <w:szCs w:val="20"/>
              </w:rPr>
              <w:t>aktivít projektu pred predložením ŽoNFP</w:t>
            </w:r>
          </w:p>
        </w:tc>
        <w:tc>
          <w:tcPr>
            <w:tcW w:w="7343" w:type="dxa"/>
          </w:tcPr>
          <w:p w:rsidR="00B174E0" w:rsidRPr="00C848E1"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10</w:t>
            </w:r>
          </w:p>
        </w:tc>
        <w:tc>
          <w:tcPr>
            <w:tcW w:w="6378" w:type="dxa"/>
          </w:tcPr>
          <w:p w:rsidR="00B174E0" w:rsidRPr="002D4739" w:rsidRDefault="00B174E0">
            <w:pPr>
              <w:rPr>
                <w:rFonts w:asciiTheme="minorHAnsi" w:hAnsiTheme="minorHAnsi" w:cstheme="minorHAnsi"/>
                <w:sz w:val="20"/>
                <w:szCs w:val="20"/>
              </w:rPr>
            </w:pPr>
            <w:r w:rsidRPr="002D4739">
              <w:rPr>
                <w:rFonts w:asciiTheme="minorHAnsi" w:hAnsiTheme="minorHAnsi" w:cs="Times New Roman"/>
                <w:sz w:val="20"/>
                <w:szCs w:val="20"/>
              </w:rPr>
              <w:t>Podmienka, že výdavky projektu sú oprávnené</w:t>
            </w:r>
          </w:p>
        </w:tc>
        <w:tc>
          <w:tcPr>
            <w:tcW w:w="7343" w:type="dxa"/>
          </w:tcPr>
          <w:p w:rsidR="00B174E0" w:rsidRPr="002D4739" w:rsidRDefault="00B174E0"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6E2360" w:rsidRPr="002D4739">
              <w:rPr>
                <w:rFonts w:asciiTheme="minorHAnsi" w:hAnsiTheme="minorHAnsi" w:cs="Times New Roman"/>
                <w:b/>
                <w:sz w:val="20"/>
                <w:szCs w:val="20"/>
                <w:u w:val="single"/>
              </w:rPr>
              <w:t>8</w:t>
            </w:r>
          </w:p>
          <w:p w:rsidR="00B174E0" w:rsidRPr="002D4739" w:rsidRDefault="00B174E0" w:rsidP="00A67F1F">
            <w:pPr>
              <w:autoSpaceDE w:val="0"/>
              <w:autoSpaceDN w:val="0"/>
              <w:adjustRightInd w:val="0"/>
              <w:rPr>
                <w:rFonts w:asciiTheme="minorHAnsi" w:hAnsiTheme="minorHAnsi" w:cstheme="minorHAnsi"/>
                <w:sz w:val="20"/>
                <w:szCs w:val="20"/>
              </w:rPr>
            </w:pPr>
            <w:r w:rsidRPr="002D4739">
              <w:rPr>
                <w:rFonts w:asciiTheme="minorHAnsi" w:hAnsiTheme="minorHAnsi"/>
                <w:b/>
                <w:sz w:val="20"/>
                <w:szCs w:val="20"/>
              </w:rPr>
              <w:t xml:space="preserve">Podporná dokumentácia k oprávnenosti výdavkov </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11</w:t>
            </w:r>
          </w:p>
        </w:tc>
        <w:tc>
          <w:tcPr>
            <w:tcW w:w="6378" w:type="dxa"/>
          </w:tcPr>
          <w:p w:rsidR="00B174E0" w:rsidRPr="002D4739" w:rsidRDefault="00B174E0"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B174E0" w:rsidRPr="002D4739" w:rsidRDefault="00B174E0" w:rsidP="008D4F9C">
            <w:pPr>
              <w:rPr>
                <w:rFonts w:asciiTheme="minorHAnsi" w:hAnsiTheme="minorHAnsi" w:cs="Times New Roman"/>
                <w:sz w:val="20"/>
                <w:szCs w:val="20"/>
              </w:rPr>
            </w:pPr>
          </w:p>
        </w:tc>
        <w:tc>
          <w:tcPr>
            <w:tcW w:w="7343" w:type="dxa"/>
          </w:tcPr>
          <w:p w:rsidR="00B174E0" w:rsidRPr="002D4739" w:rsidRDefault="00B174E0"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E764EC" w:rsidRPr="002D4739">
              <w:rPr>
                <w:rFonts w:asciiTheme="minorHAnsi" w:hAnsiTheme="minorHAnsi" w:cs="Times New Roman"/>
                <w:b/>
                <w:sz w:val="20"/>
                <w:szCs w:val="20"/>
                <w:u w:val="single"/>
              </w:rPr>
              <w:t xml:space="preserve">9 </w:t>
            </w:r>
          </w:p>
          <w:p w:rsidR="00E764EC" w:rsidRPr="002D4739" w:rsidRDefault="00E764EC" w:rsidP="008A4F7E">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w:t>
            </w:r>
            <w:r w:rsidR="00977F6D" w:rsidRPr="002D4739">
              <w:rPr>
                <w:rFonts w:asciiTheme="minorHAnsi" w:hAnsiTheme="minorHAnsi"/>
                <w:sz w:val="20"/>
                <w:szCs w:val="20"/>
              </w:rPr>
              <w:t>a</w:t>
            </w:r>
          </w:p>
          <w:p w:rsidR="001A25E0" w:rsidRDefault="00E764EC" w:rsidP="008A4F7E">
            <w:pPr>
              <w:ind w:left="5"/>
              <w:rPr>
                <w:rFonts w:asciiTheme="minorHAnsi" w:hAnsiTheme="minorHAnsi"/>
                <w:sz w:val="20"/>
                <w:szCs w:val="20"/>
              </w:rPr>
            </w:pPr>
            <w:r w:rsidRPr="002D4739">
              <w:rPr>
                <w:rFonts w:asciiTheme="minorHAnsi" w:hAnsiTheme="minorHAnsi"/>
                <w:b/>
                <w:sz w:val="20"/>
                <w:szCs w:val="20"/>
              </w:rPr>
              <w:t xml:space="preserve">Analýza nákladov a prínosov </w:t>
            </w:r>
            <w:r w:rsidR="00977F6D" w:rsidRPr="002D4739">
              <w:rPr>
                <w:rFonts w:asciiTheme="minorHAnsi" w:hAnsiTheme="minorHAnsi"/>
                <w:sz w:val="20"/>
                <w:szCs w:val="20"/>
              </w:rPr>
              <w:t>(</w:t>
            </w:r>
            <w:proofErr w:type="spellStart"/>
            <w:r w:rsidR="00977F6D" w:rsidRPr="002D4739">
              <w:rPr>
                <w:rFonts w:asciiTheme="minorHAnsi" w:hAnsiTheme="minorHAnsi"/>
                <w:sz w:val="20"/>
                <w:szCs w:val="20"/>
              </w:rPr>
              <w:t>Cost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Benefit</w:t>
            </w:r>
            <w:proofErr w:type="spellEnd"/>
            <w:r w:rsidR="00977F6D" w:rsidRPr="002D4739">
              <w:rPr>
                <w:rFonts w:asciiTheme="minorHAnsi" w:hAnsiTheme="minorHAnsi"/>
                <w:sz w:val="20"/>
                <w:szCs w:val="20"/>
              </w:rPr>
              <w:t xml:space="preserve"> </w:t>
            </w:r>
            <w:proofErr w:type="spellStart"/>
            <w:r w:rsidR="00977F6D" w:rsidRPr="002D4739">
              <w:rPr>
                <w:rFonts w:asciiTheme="minorHAnsi" w:hAnsiTheme="minorHAnsi"/>
                <w:sz w:val="20"/>
                <w:szCs w:val="20"/>
              </w:rPr>
              <w:t>Analysis</w:t>
            </w:r>
            <w:proofErr w:type="spellEnd"/>
            <w:r w:rsidR="00977F6D" w:rsidRPr="002D4739">
              <w:rPr>
                <w:rFonts w:asciiTheme="minorHAnsi" w:hAnsiTheme="minorHAnsi"/>
                <w:sz w:val="20"/>
                <w:szCs w:val="20"/>
              </w:rPr>
              <w:t xml:space="preserve"> - CBA) (ak relevantné) </w:t>
            </w:r>
          </w:p>
          <w:p w:rsidR="00C848E1" w:rsidRDefault="00C848E1" w:rsidP="008A4F7E">
            <w:pPr>
              <w:ind w:left="5"/>
              <w:rPr>
                <w:rFonts w:asciiTheme="minorHAnsi" w:hAnsiTheme="minorHAnsi"/>
                <w:sz w:val="20"/>
                <w:szCs w:val="20"/>
              </w:rPr>
            </w:pPr>
          </w:p>
          <w:p w:rsidR="00A67F1F" w:rsidRPr="00A05B1C" w:rsidRDefault="00A67F1F"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764EC" w:rsidRPr="002D4739" w:rsidRDefault="00E764EC">
            <w:pPr>
              <w:rPr>
                <w:rFonts w:asciiTheme="minorHAnsi" w:hAnsiTheme="minorHAnsi" w:cs="Times New Roman"/>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finančnej analýzy projektu a analýzy nákladov a prínosov aj pre druhú fázu projektu - platí iba v prípade, ak žiadateľ už predložil uvedené dokumenty v prvej fáze projektu a dokumenty sú stále platné a nedochádza k ich úprave pre druhú fázu projektu.</w:t>
            </w:r>
          </w:p>
        </w:tc>
      </w:tr>
      <w:tr w:rsidR="001A25E0" w:rsidRPr="001A25E0" w:rsidTr="008A4F7E">
        <w:trPr>
          <w:trHeight w:val="330"/>
        </w:trPr>
        <w:tc>
          <w:tcPr>
            <w:tcW w:w="421" w:type="dxa"/>
          </w:tcPr>
          <w:p w:rsidR="00B174E0" w:rsidRPr="002D4739" w:rsidRDefault="00FB47DD" w:rsidP="008D4F9C">
            <w:pPr>
              <w:rPr>
                <w:rFonts w:asciiTheme="minorHAnsi" w:hAnsiTheme="minorHAnsi" w:cstheme="minorHAnsi"/>
                <w:sz w:val="20"/>
                <w:szCs w:val="20"/>
              </w:rPr>
            </w:pPr>
            <w:r w:rsidRPr="002D4739">
              <w:rPr>
                <w:rFonts w:asciiTheme="minorHAnsi" w:hAnsiTheme="minorHAnsi" w:cstheme="minorHAnsi"/>
                <w:sz w:val="20"/>
                <w:szCs w:val="20"/>
              </w:rPr>
              <w:t>12</w:t>
            </w:r>
          </w:p>
        </w:tc>
        <w:tc>
          <w:tcPr>
            <w:tcW w:w="6378"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cs="Times New Roman"/>
                <w:sz w:val="20"/>
                <w:szCs w:val="20"/>
              </w:rPr>
              <w:t>Podmienka, že projekt je realizovaný na oprávnenom území</w:t>
            </w:r>
          </w:p>
        </w:tc>
        <w:tc>
          <w:tcPr>
            <w:tcW w:w="7343" w:type="dxa"/>
          </w:tcPr>
          <w:p w:rsidR="00B174E0" w:rsidRPr="002D4739" w:rsidRDefault="00B174E0"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7606A5">
        <w:trPr>
          <w:trHeight w:val="499"/>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13</w:t>
            </w:r>
          </w:p>
        </w:tc>
        <w:tc>
          <w:tcPr>
            <w:tcW w:w="6378" w:type="dxa"/>
          </w:tcPr>
          <w:p w:rsidR="005D7F9C" w:rsidRPr="002D4739" w:rsidRDefault="005D7F9C" w:rsidP="007606A5">
            <w:pPr>
              <w:rPr>
                <w:rFonts w:asciiTheme="minorHAnsi" w:hAnsiTheme="minorHAnsi" w:cstheme="minorHAnsi"/>
                <w:sz w:val="20"/>
                <w:szCs w:val="20"/>
              </w:rPr>
            </w:pPr>
            <w:r w:rsidRPr="002D4739">
              <w:rPr>
                <w:rFonts w:asciiTheme="minorHAnsi" w:hAnsiTheme="minorHAnsi" w:cs="Times New Roman"/>
                <w:sz w:val="20"/>
                <w:szCs w:val="20"/>
              </w:rPr>
              <w:t>Podmienka splnenia hodnotiacich kritérií</w:t>
            </w:r>
          </w:p>
        </w:tc>
        <w:tc>
          <w:tcPr>
            <w:tcW w:w="7343" w:type="dxa"/>
          </w:tcPr>
          <w:p w:rsidR="005D7F9C" w:rsidRPr="002D4739" w:rsidRDefault="005D7F9C" w:rsidP="008D4F9C">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7D5C56" w:rsidRDefault="005D7F9C" w:rsidP="008D4F9C">
            <w:pPr>
              <w:rPr>
                <w:rFonts w:asciiTheme="minorHAnsi" w:hAnsiTheme="minorHAnsi"/>
                <w:b/>
                <w:sz w:val="20"/>
                <w:szCs w:val="20"/>
              </w:rPr>
            </w:pPr>
            <w:r w:rsidRPr="002D4739">
              <w:rPr>
                <w:rFonts w:asciiTheme="minorHAnsi" w:hAnsiTheme="minorHAnsi"/>
                <w:b/>
                <w:sz w:val="20"/>
                <w:szCs w:val="20"/>
              </w:rPr>
              <w:t xml:space="preserve">Opis projektu </w:t>
            </w:r>
          </w:p>
          <w:p w:rsidR="005D7F9C" w:rsidRPr="002D4739" w:rsidRDefault="007D5C56" w:rsidP="00CF197B">
            <w:pPr>
              <w:rPr>
                <w:rFonts w:asciiTheme="minorHAnsi" w:hAnsiTheme="minorHAnsi" w:cstheme="minorHAnsi"/>
                <w:sz w:val="20"/>
                <w:szCs w:val="20"/>
              </w:rPr>
            </w:pPr>
            <w:r w:rsidRPr="00CF197B">
              <w:rPr>
                <w:rFonts w:asciiTheme="minorHAnsi" w:hAnsiTheme="minorHAnsi"/>
                <w:sz w:val="20"/>
                <w:szCs w:val="20"/>
              </w:rPr>
              <w:t xml:space="preserve">Na základe </w:t>
            </w:r>
            <w:r w:rsidR="00CF197B">
              <w:rPr>
                <w:rFonts w:asciiTheme="minorHAnsi" w:hAnsiTheme="minorHAnsi"/>
                <w:sz w:val="20"/>
                <w:szCs w:val="20"/>
              </w:rPr>
              <w:t>Z</w:t>
            </w:r>
            <w:r w:rsidRPr="00CF197B">
              <w:rPr>
                <w:rFonts w:asciiTheme="minorHAnsi" w:hAnsiTheme="minorHAnsi"/>
                <w:sz w:val="20"/>
                <w:szCs w:val="20"/>
              </w:rPr>
              <w:t xml:space="preserve">meny vyzvania č. 1 </w:t>
            </w:r>
            <w:r w:rsidR="00CF197B" w:rsidRPr="00CF197B">
              <w:rPr>
                <w:rFonts w:asciiTheme="minorHAnsi" w:hAnsiTheme="minorHAnsi"/>
                <w:sz w:val="20"/>
                <w:szCs w:val="20"/>
              </w:rPr>
              <w:t>je opis projektu nahradený</w:t>
            </w:r>
            <w:r w:rsidR="00CF197B">
              <w:rPr>
                <w:rFonts w:asciiTheme="minorHAnsi" w:hAnsiTheme="minorHAnsi"/>
                <w:b/>
                <w:sz w:val="20"/>
                <w:szCs w:val="20"/>
              </w:rPr>
              <w:t xml:space="preserve"> </w:t>
            </w:r>
            <w:r w:rsidRPr="00CF197B">
              <w:rPr>
                <w:rFonts w:asciiTheme="minorHAnsi" w:hAnsiTheme="minorHAnsi"/>
                <w:b/>
                <w:sz w:val="20"/>
                <w:szCs w:val="20"/>
              </w:rPr>
              <w:t>Čestn</w:t>
            </w:r>
            <w:r w:rsidR="00CF197B" w:rsidRPr="00CF197B">
              <w:rPr>
                <w:rFonts w:asciiTheme="minorHAnsi" w:hAnsiTheme="minorHAnsi"/>
                <w:b/>
                <w:sz w:val="20"/>
                <w:szCs w:val="20"/>
              </w:rPr>
              <w:t>ým</w:t>
            </w:r>
            <w:r w:rsidRPr="00CF197B">
              <w:rPr>
                <w:rFonts w:asciiTheme="minorHAnsi" w:hAnsiTheme="minorHAnsi"/>
                <w:b/>
                <w:sz w:val="20"/>
                <w:szCs w:val="20"/>
              </w:rPr>
              <w:t xml:space="preserve"> vyhlásen</w:t>
            </w:r>
            <w:r w:rsidR="00CF197B" w:rsidRPr="00CF197B">
              <w:rPr>
                <w:rFonts w:asciiTheme="minorHAnsi" w:hAnsiTheme="minorHAnsi"/>
                <w:b/>
                <w:sz w:val="20"/>
                <w:szCs w:val="20"/>
              </w:rPr>
              <w:t>ím</w:t>
            </w:r>
            <w:r w:rsidRPr="00CF197B">
              <w:rPr>
                <w:rFonts w:asciiTheme="minorHAnsi" w:hAnsiTheme="minorHAnsi"/>
                <w:b/>
                <w:sz w:val="20"/>
                <w:szCs w:val="20"/>
              </w:rPr>
              <w:t xml:space="preserve"> žiadateľa o nepredložení prílohy.</w:t>
            </w:r>
          </w:p>
        </w:tc>
      </w:tr>
      <w:tr w:rsidR="005D7F9C" w:rsidRPr="001A25E0" w:rsidTr="008A4F7E">
        <w:trPr>
          <w:trHeight w:val="330"/>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14</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spôsobu financovania</w:t>
            </w:r>
          </w:p>
        </w:tc>
        <w:tc>
          <w:tcPr>
            <w:tcW w:w="7343"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Default="005D7F9C" w:rsidP="008D4F9C">
            <w:pPr>
              <w:rPr>
                <w:rFonts w:asciiTheme="minorHAnsi" w:hAnsiTheme="minorHAnsi" w:cstheme="minorHAnsi"/>
                <w:sz w:val="20"/>
                <w:szCs w:val="20"/>
              </w:rPr>
            </w:pPr>
            <w:r>
              <w:rPr>
                <w:rFonts w:asciiTheme="minorHAnsi" w:hAnsiTheme="minorHAnsi" w:cstheme="minorHAnsi"/>
                <w:sz w:val="20"/>
                <w:szCs w:val="20"/>
              </w:rPr>
              <w:t>15</w:t>
            </w:r>
          </w:p>
        </w:tc>
        <w:tc>
          <w:tcPr>
            <w:tcW w:w="6378" w:type="dxa"/>
          </w:tcPr>
          <w:p w:rsidR="005D7F9C" w:rsidRPr="002D4739" w:rsidRDefault="005D7F9C" w:rsidP="008D4F9C">
            <w:pPr>
              <w:rPr>
                <w:rFonts w:asciiTheme="minorHAnsi" w:hAnsiTheme="minorHAnsi" w:cs="Times New Roman"/>
                <w:sz w:val="20"/>
                <w:szCs w:val="20"/>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16</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neporušil zákaz nelegálnej práce a nelegálneho zamestnávania</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5D7F9C" w:rsidRDefault="005D7F9C" w:rsidP="002D4739">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5D7F9C" w:rsidRDefault="005D7F9C" w:rsidP="002D4739">
            <w:pPr>
              <w:pStyle w:val="Default"/>
              <w:ind w:left="5"/>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F049CD">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17</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5D7F9C" w:rsidRPr="002D4739" w:rsidRDefault="005D7F9C" w:rsidP="008D4F9C">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5D7F9C" w:rsidRDefault="005D7F9C" w:rsidP="008D4F9C">
            <w:pPr>
              <w:pStyle w:val="Default"/>
              <w:rPr>
                <w:rFonts w:asciiTheme="minorHAnsi" w:hAnsiTheme="minorHAnsi"/>
                <w:b/>
                <w:color w:val="auto"/>
                <w:sz w:val="20"/>
                <w:szCs w:val="20"/>
              </w:rPr>
            </w:pPr>
            <w:r w:rsidRPr="002D4739">
              <w:rPr>
                <w:rFonts w:asciiTheme="minorHAnsi" w:hAnsiTheme="minorHAnsi"/>
                <w:b/>
                <w:color w:val="auto"/>
                <w:sz w:val="20"/>
                <w:szCs w:val="20"/>
              </w:rPr>
              <w:t>Projektová dokumentácia stavby</w:t>
            </w:r>
            <w:r w:rsidRPr="002D4739">
              <w:rPr>
                <w:rFonts w:asciiTheme="minorHAnsi" w:hAnsiTheme="minorHAnsi"/>
                <w:color w:val="auto"/>
                <w:sz w:val="20"/>
                <w:szCs w:val="20"/>
              </w:rPr>
              <w:t xml:space="preserve"> </w:t>
            </w:r>
            <w:r w:rsidRPr="002D4739">
              <w:rPr>
                <w:rFonts w:asciiTheme="minorHAnsi" w:hAnsiTheme="minorHAnsi"/>
                <w:b/>
                <w:color w:val="auto"/>
                <w:sz w:val="20"/>
                <w:szCs w:val="20"/>
              </w:rPr>
              <w:t xml:space="preserve">vrátane výkazu výmer </w:t>
            </w:r>
          </w:p>
          <w:p w:rsidR="005D7F9C" w:rsidRDefault="005D7F9C" w:rsidP="008D4F9C">
            <w:pPr>
              <w:pStyle w:val="Default"/>
              <w:rPr>
                <w:rFonts w:asciiTheme="minorHAnsi" w:hAnsiTheme="minorHAnsi"/>
                <w:b/>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2D4739">
            <w:pPr>
              <w:pStyle w:val="Default"/>
              <w:jc w:val="both"/>
              <w:rPr>
                <w:rFonts w:asciiTheme="minorHAnsi" w:hAnsiTheme="minorHAnsi" w:cstheme="minorHAnsi"/>
                <w:color w:val="auto"/>
                <w:sz w:val="20"/>
                <w:szCs w:val="20"/>
              </w:rPr>
            </w:pPr>
            <w:r w:rsidRPr="002D4739">
              <w:rPr>
                <w:rFonts w:asciiTheme="minorHAnsi" w:hAnsiTheme="minorHAnsi"/>
                <w:b/>
                <w:color w:val="auto"/>
                <w:sz w:val="20"/>
                <w:szCs w:val="20"/>
              </w:rPr>
              <w:t xml:space="preserve">Čestné vyhlásenie žiadateľa </w:t>
            </w:r>
            <w:r w:rsidRPr="002D4739">
              <w:rPr>
                <w:rFonts w:asciiTheme="minorHAnsi" w:hAnsiTheme="minorHAnsi"/>
                <w:color w:val="auto"/>
                <w:sz w:val="20"/>
                <w:szCs w:val="20"/>
              </w:rPr>
              <w:t>o platnosti dokumentov k majetkovo-právnym vzťahom a povolení na realizáciu aktivít projektu aj pre druhú fázu projektu - platí iba v prípade, ak žiadateľ už predložil uvedené dokumenty v prvej fáze projektu a dokumenty sú stále platné a nedochádza k úprave nových majetkovo-právnych vzťahov</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18</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5D7F9C" w:rsidRPr="002D4739" w:rsidRDefault="005D7F9C" w:rsidP="002D4739">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5D7F9C" w:rsidRPr="002D4739" w:rsidRDefault="005D7F9C" w:rsidP="002D4739">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5D7F9C" w:rsidRPr="002D4739" w:rsidRDefault="005D7F9C" w:rsidP="002D4739">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5D7F9C" w:rsidRDefault="005D7F9C" w:rsidP="002D4739">
            <w:pPr>
              <w:pStyle w:val="Default"/>
              <w:jc w:val="both"/>
              <w:rPr>
                <w:rFonts w:asciiTheme="minorHAnsi" w:hAnsiTheme="minorHAnsi"/>
                <w:color w:val="auto"/>
                <w:sz w:val="20"/>
                <w:szCs w:val="20"/>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p w:rsidR="005D7F9C" w:rsidRDefault="005D7F9C" w:rsidP="002D4739">
            <w:pPr>
              <w:pStyle w:val="Default"/>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C848E1">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podmienky v oblasti posudzovania vplyvov na životné prostredie aj pre druhú fázu projektu - platí iba v prípade, ak žiadateľ už predložil uvedené dokumenty v prvej fáze projektu a dokumenty sú stále platné a nedochádza k zmenám v dokumentoch</w:t>
            </w:r>
          </w:p>
        </w:tc>
      </w:tr>
      <w:tr w:rsidR="005D7F9C" w:rsidRPr="001A25E0" w:rsidTr="008A4F7E">
        <w:trPr>
          <w:trHeight w:val="330"/>
        </w:trPr>
        <w:tc>
          <w:tcPr>
            <w:tcW w:w="421" w:type="dxa"/>
          </w:tcPr>
          <w:p w:rsidR="005D7F9C" w:rsidRPr="002D4739" w:rsidRDefault="005D7F9C" w:rsidP="00263E65">
            <w:pPr>
              <w:rPr>
                <w:rFonts w:asciiTheme="minorHAnsi" w:hAnsiTheme="minorHAnsi" w:cstheme="minorHAnsi"/>
                <w:sz w:val="20"/>
                <w:szCs w:val="20"/>
              </w:rPr>
            </w:pPr>
            <w:r>
              <w:rPr>
                <w:rFonts w:asciiTheme="minorHAnsi" w:hAnsiTheme="minorHAnsi" w:cstheme="minorHAnsi"/>
                <w:sz w:val="20"/>
                <w:szCs w:val="20"/>
              </w:rPr>
              <w:t>19</w:t>
            </w:r>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5D7F9C" w:rsidRPr="002D4739" w:rsidRDefault="005D7F9C" w:rsidP="008D4F9C">
            <w:pPr>
              <w:rPr>
                <w:rFonts w:asciiTheme="minorHAnsi" w:hAnsiTheme="minorHAnsi" w:cstheme="minorHAnsi"/>
                <w:sz w:val="20"/>
                <w:szCs w:val="20"/>
              </w:rPr>
            </w:pPr>
          </w:p>
        </w:tc>
        <w:tc>
          <w:tcPr>
            <w:tcW w:w="7343" w:type="dxa"/>
          </w:tcPr>
          <w:p w:rsidR="005D7F9C" w:rsidRPr="002D4739" w:rsidRDefault="005D7F9C" w:rsidP="008D4F9C">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5D7F9C" w:rsidRDefault="005D7F9C" w:rsidP="002D4739">
            <w:pPr>
              <w:pStyle w:val="Default"/>
              <w:jc w:val="both"/>
              <w:rPr>
                <w:rFonts w:asciiTheme="minorHAnsi" w:hAnsiTheme="minorHAnsi"/>
                <w:color w:val="auto"/>
                <w:sz w:val="20"/>
                <w:szCs w:val="20"/>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p w:rsidR="005D7F9C" w:rsidRDefault="005D7F9C" w:rsidP="002D4739">
            <w:pPr>
              <w:pStyle w:val="Default"/>
              <w:jc w:val="both"/>
              <w:rPr>
                <w:rFonts w:asciiTheme="minorHAnsi" w:hAnsiTheme="minorHAnsi"/>
                <w:color w:val="auto"/>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A67F1F">
            <w:pPr>
              <w:rPr>
                <w:rFonts w:asciiTheme="minorHAnsi" w:hAnsiTheme="minorHAnsi"/>
                <w:b/>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dokumentov k splneniu </w:t>
            </w:r>
            <w:r w:rsidRPr="002D4739">
              <w:rPr>
                <w:rFonts w:asciiTheme="minorHAnsi" w:hAnsiTheme="minorHAnsi"/>
                <w:bCs/>
                <w:sz w:val="20"/>
                <w:szCs w:val="20"/>
              </w:rPr>
              <w:t xml:space="preserve">podmienky oprávnenosti z hľadiska preukázania súladu s požiadavkami v oblasti dopadu plánov a projektov na územia sústavy NATURA 2000 </w:t>
            </w:r>
            <w:r w:rsidRPr="002D4739">
              <w:rPr>
                <w:rFonts w:asciiTheme="minorHAnsi" w:hAnsiTheme="minorHAnsi"/>
                <w:sz w:val="20"/>
                <w:szCs w:val="20"/>
              </w:rPr>
              <w:t>aj pre druhú fázu projektu - platí iba v prípade, ak žiadateľ už predložil uvedené dokumenty v prvej fáze projektu a dokumenty sú stále platné a nedochádza k zmenám v dokumentoch</w:t>
            </w:r>
          </w:p>
        </w:tc>
      </w:tr>
      <w:tr w:rsidR="005D7F9C" w:rsidRPr="001A25E0" w:rsidTr="003A3A06">
        <w:trPr>
          <w:trHeight w:val="360"/>
        </w:trPr>
        <w:tc>
          <w:tcPr>
            <w:tcW w:w="421" w:type="dxa"/>
          </w:tcPr>
          <w:p w:rsidR="005D7F9C" w:rsidRPr="002D4739" w:rsidRDefault="005D7F9C" w:rsidP="008D4F9C">
            <w:pPr>
              <w:rPr>
                <w:rFonts w:asciiTheme="minorHAnsi" w:hAnsiTheme="minorHAnsi" w:cstheme="minorHAnsi"/>
                <w:sz w:val="20"/>
                <w:szCs w:val="20"/>
              </w:rPr>
            </w:pPr>
            <w:r>
              <w:rPr>
                <w:rFonts w:asciiTheme="minorHAnsi" w:hAnsiTheme="minorHAnsi" w:cstheme="minorHAnsi"/>
                <w:sz w:val="20"/>
                <w:szCs w:val="20"/>
              </w:rPr>
              <w:t>20</w:t>
            </w:r>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 xml:space="preserve">Podmienka oprávnenosti z hľadiska súladu s horizontálnymi princípmi </w:t>
            </w:r>
          </w:p>
        </w:tc>
        <w:tc>
          <w:tcPr>
            <w:tcW w:w="7343" w:type="dxa"/>
          </w:tcPr>
          <w:p w:rsidR="005D7F9C" w:rsidRPr="003A3A06" w:rsidRDefault="005D7F9C" w:rsidP="003A3A06">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5D7F9C" w:rsidRPr="003A3A06" w:rsidRDefault="005D7F9C">
            <w:pPr>
              <w:rPr>
                <w:rFonts w:asciiTheme="minorHAnsi" w:hAnsiTheme="minorHAnsi" w:cs="Times New Roman"/>
                <w:sz w:val="20"/>
                <w:szCs w:val="20"/>
              </w:rPr>
            </w:pPr>
            <w:r w:rsidRPr="000771A5">
              <w:rPr>
                <w:rFonts w:asciiTheme="minorHAnsi" w:hAnsiTheme="minorHAnsi"/>
                <w:b/>
                <w:sz w:val="20"/>
                <w:szCs w:val="20"/>
              </w:rPr>
              <w:t xml:space="preserve">Čestné vyhlásenie žiadateľa </w:t>
            </w:r>
            <w:r w:rsidRPr="000771A5">
              <w:rPr>
                <w:rFonts w:asciiTheme="minorHAnsi" w:hAnsiTheme="minorHAnsi"/>
                <w:sz w:val="20"/>
                <w:szCs w:val="20"/>
              </w:rPr>
              <w:t>k uplatňovaniu zásady „znečisťovateľ platí“.</w:t>
            </w:r>
          </w:p>
        </w:tc>
      </w:tr>
      <w:tr w:rsidR="005D7F9C" w:rsidRPr="001A25E0" w:rsidTr="008A4F7E">
        <w:trPr>
          <w:trHeight w:val="330"/>
        </w:trPr>
        <w:tc>
          <w:tcPr>
            <w:tcW w:w="421" w:type="dxa"/>
          </w:tcPr>
          <w:p w:rsidR="005D7F9C" w:rsidRPr="002D4739" w:rsidRDefault="005D7F9C" w:rsidP="00275F59">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5D7F9C" w:rsidRPr="002D4739" w:rsidRDefault="005D7F9C" w:rsidP="008D4F9C">
            <w:pPr>
              <w:rPr>
                <w:rFonts w:asciiTheme="minorHAnsi" w:hAnsiTheme="minorHAnsi" w:cs="Times New Roman"/>
                <w:sz w:val="20"/>
                <w:szCs w:val="20"/>
              </w:rPr>
            </w:pPr>
            <w:r w:rsidRPr="002D4739">
              <w:rPr>
                <w:rFonts w:asciiTheme="minorHAnsi" w:hAnsiTheme="minorHAnsi" w:cs="Times New Roman"/>
                <w:sz w:val="20"/>
                <w:szCs w:val="20"/>
              </w:rPr>
              <w:t>Časová oprávnenosť realizácie projektu</w:t>
            </w:r>
          </w:p>
        </w:tc>
        <w:tc>
          <w:tcPr>
            <w:tcW w:w="7343" w:type="dxa"/>
          </w:tcPr>
          <w:p w:rsidR="005D7F9C" w:rsidRPr="002D4739" w:rsidRDefault="005D7F9C" w:rsidP="008D4F9C">
            <w:pPr>
              <w:rPr>
                <w:rFonts w:asciiTheme="minorHAnsi" w:hAnsiTheme="minorHAnsi"/>
                <w:sz w:val="20"/>
                <w:szCs w:val="20"/>
              </w:rPr>
            </w:pPr>
            <w:r w:rsidRPr="002D4739">
              <w:rPr>
                <w:rFonts w:asciiTheme="minorHAnsi" w:hAnsiTheme="minorHAnsi"/>
                <w:sz w:val="20"/>
                <w:szCs w:val="20"/>
              </w:rPr>
              <w:t>Bez osobitnej prílohy</w:t>
            </w:r>
          </w:p>
        </w:tc>
      </w:tr>
      <w:tr w:rsidR="005D7F9C" w:rsidRPr="001A25E0" w:rsidTr="008A4F7E">
        <w:trPr>
          <w:trHeight w:val="330"/>
        </w:trPr>
        <w:tc>
          <w:tcPr>
            <w:tcW w:w="421" w:type="dxa"/>
          </w:tcPr>
          <w:p w:rsidR="005D7F9C" w:rsidRPr="002D4739" w:rsidRDefault="005D7F9C" w:rsidP="00275F59">
            <w:pPr>
              <w:rPr>
                <w:rFonts w:asciiTheme="minorHAnsi" w:hAnsiTheme="minorHAnsi" w:cstheme="minorHAnsi"/>
                <w:sz w:val="20"/>
                <w:szCs w:val="20"/>
              </w:rPr>
            </w:pPr>
            <w:r>
              <w:rPr>
                <w:rFonts w:asciiTheme="minorHAnsi" w:hAnsiTheme="minorHAnsi" w:cstheme="minorHAnsi"/>
                <w:sz w:val="20"/>
                <w:szCs w:val="20"/>
              </w:rPr>
              <w:t>22</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 xml:space="preserve">Podmienka povinného definovania merateľných ukazovateľov projektu </w:t>
            </w:r>
          </w:p>
        </w:tc>
        <w:tc>
          <w:tcPr>
            <w:tcW w:w="7343"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sz w:val="20"/>
                <w:szCs w:val="20"/>
              </w:rPr>
              <w:t>Bez osobitnej prílohy</w:t>
            </w:r>
          </w:p>
        </w:tc>
      </w:tr>
      <w:tr w:rsidR="005D7F9C" w:rsidRPr="001A25E0" w:rsidTr="000771A5">
        <w:trPr>
          <w:trHeight w:val="732"/>
        </w:trPr>
        <w:tc>
          <w:tcPr>
            <w:tcW w:w="6799" w:type="dxa"/>
            <w:gridSpan w:val="2"/>
          </w:tcPr>
          <w:p w:rsidR="005D7F9C" w:rsidRPr="002D4739" w:rsidRDefault="005D7F9C" w:rsidP="006B6C95">
            <w:pPr>
              <w:rPr>
                <w:rFonts w:asciiTheme="minorHAnsi" w:hAnsiTheme="minorHAnsi" w:cstheme="minorHAnsi"/>
                <w:b/>
                <w:sz w:val="20"/>
                <w:szCs w:val="20"/>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343" w:type="dxa"/>
          </w:tcPr>
          <w:p w:rsidR="005D7F9C" w:rsidRPr="002D4739" w:rsidRDefault="005D7F9C" w:rsidP="008D4F9C">
            <w:pPr>
              <w:rPr>
                <w:rFonts w:asciiTheme="minorHAnsi" w:hAnsiTheme="minorHAnsi" w:cstheme="minorHAnsi"/>
                <w:sz w:val="20"/>
                <w:szCs w:val="20"/>
              </w:rPr>
            </w:pPr>
          </w:p>
        </w:tc>
      </w:tr>
      <w:tr w:rsidR="005D7F9C" w:rsidRPr="001A25E0" w:rsidTr="008A4F7E">
        <w:trPr>
          <w:trHeight w:val="330"/>
        </w:trPr>
        <w:tc>
          <w:tcPr>
            <w:tcW w:w="421" w:type="dxa"/>
          </w:tcPr>
          <w:p w:rsidR="005D7F9C" w:rsidRPr="002D4739" w:rsidRDefault="005D7F9C" w:rsidP="006B6C95">
            <w:pPr>
              <w:rPr>
                <w:rFonts w:asciiTheme="minorHAnsi" w:hAnsiTheme="minorHAnsi" w:cstheme="minorHAnsi"/>
                <w:sz w:val="20"/>
                <w:szCs w:val="20"/>
              </w:rPr>
            </w:pPr>
            <w:r>
              <w:rPr>
                <w:rFonts w:asciiTheme="minorHAnsi" w:hAnsiTheme="minorHAnsi" w:cstheme="minorHAnsi"/>
                <w:sz w:val="20"/>
                <w:szCs w:val="20"/>
              </w:rPr>
              <w:t>23</w:t>
            </w:r>
          </w:p>
        </w:tc>
        <w:tc>
          <w:tcPr>
            <w:tcW w:w="6378" w:type="dxa"/>
          </w:tcPr>
          <w:p w:rsidR="005D7F9C" w:rsidRPr="002D4739" w:rsidRDefault="005D7F9C" w:rsidP="008D4F9C">
            <w:pPr>
              <w:rPr>
                <w:rFonts w:asciiTheme="minorHAnsi" w:hAnsiTheme="minorHAnsi" w:cstheme="minorHAnsi"/>
                <w:sz w:val="20"/>
                <w:szCs w:val="20"/>
              </w:rPr>
            </w:pPr>
            <w:r w:rsidRPr="002D4739">
              <w:rPr>
                <w:rFonts w:asciiTheme="minorHAnsi" w:hAnsiTheme="minorHAnsi" w:cs="Times New Roman"/>
                <w:sz w:val="20"/>
                <w:szCs w:val="20"/>
              </w:rPr>
              <w:t>Podmienka, že na verejné práce je vykonaná štátna expertíza</w:t>
            </w:r>
          </w:p>
        </w:tc>
        <w:tc>
          <w:tcPr>
            <w:tcW w:w="7343" w:type="dxa"/>
          </w:tcPr>
          <w:p w:rsidR="005D7F9C" w:rsidRPr="002D4739" w:rsidRDefault="005D7F9C" w:rsidP="008D4F9C">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5D7F9C" w:rsidRPr="002D4739" w:rsidRDefault="005D7F9C" w:rsidP="008D4F9C">
            <w:pPr>
              <w:rPr>
                <w:rFonts w:asciiTheme="minorHAnsi" w:hAnsiTheme="minorHAnsi"/>
                <w:b/>
                <w:sz w:val="20"/>
                <w:szCs w:val="20"/>
              </w:rPr>
            </w:pPr>
            <w:r w:rsidRPr="002D4739">
              <w:rPr>
                <w:rFonts w:asciiTheme="minorHAnsi" w:hAnsiTheme="minorHAnsi"/>
                <w:b/>
                <w:sz w:val="20"/>
                <w:szCs w:val="20"/>
              </w:rPr>
              <w:t>Protokol o vykonaní štátnej expertízy</w:t>
            </w:r>
          </w:p>
          <w:p w:rsidR="005D7F9C" w:rsidRPr="002D4739" w:rsidDel="00A139EA" w:rsidRDefault="005D7F9C" w:rsidP="008D4F9C">
            <w:pPr>
              <w:rPr>
                <w:del w:id="10" w:author="MDVRR SR" w:date="2016-03-22T14:44:00Z"/>
                <w:rFonts w:asciiTheme="minorHAnsi" w:hAnsiTheme="minorHAnsi"/>
                <w:b/>
                <w:sz w:val="20"/>
                <w:szCs w:val="20"/>
              </w:rPr>
            </w:pPr>
            <w:del w:id="11" w:author="MDVRR SR" w:date="2016-03-22T14:44:00Z">
              <w:r w:rsidRPr="002D4739" w:rsidDel="00A139EA">
                <w:rPr>
                  <w:rFonts w:asciiTheme="minorHAnsi" w:hAnsiTheme="minorHAnsi"/>
                  <w:b/>
                  <w:sz w:val="20"/>
                  <w:szCs w:val="20"/>
                </w:rPr>
                <w:delText>Čestné vyhlásenie žiadateľa,</w:delText>
              </w:r>
              <w:r w:rsidRPr="002D4739" w:rsidDel="00A139EA">
                <w:rPr>
                  <w:rFonts w:asciiTheme="minorHAnsi" w:hAnsiTheme="minorHAnsi" w:cs="Calibri"/>
                  <w:bCs/>
                  <w:sz w:val="20"/>
                  <w:szCs w:val="20"/>
                </w:rPr>
                <w:delText xml:space="preserve"> že predložená príloha je kópiou originálu Protokolu zo štátnej expertízy – ak žiadateľ predkladá ním overenú kópiu</w:delText>
              </w:r>
            </w:del>
          </w:p>
          <w:p w:rsidR="005D7F9C" w:rsidRDefault="005D7F9C" w:rsidP="00A67F1F">
            <w:pPr>
              <w:rPr>
                <w:rFonts w:asciiTheme="minorHAnsi" w:hAnsiTheme="minorHAnsi" w:cstheme="minorHAnsi"/>
                <w:caps/>
                <w:sz w:val="20"/>
                <w:szCs w:val="20"/>
              </w:rPr>
            </w:pPr>
          </w:p>
          <w:p w:rsidR="005D7F9C" w:rsidRPr="00A05B1C" w:rsidRDefault="005D7F9C" w:rsidP="00A67F1F">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5D7F9C" w:rsidRPr="002D4739" w:rsidRDefault="005D7F9C" w:rsidP="00AD1CD8">
            <w:pPr>
              <w:rPr>
                <w:rFonts w:asciiTheme="minorHAnsi" w:hAnsiTheme="minorHAnsi" w:cstheme="minorHAnsi"/>
                <w:sz w:val="20"/>
                <w:szCs w:val="20"/>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platnosti protokolu o vykonaní štátnej expertízy aj pre druhú fázu projektu - platí iba v prípade, ak žiadateľ už predložil uvedený dokument v prvej fáze projektu a dokument je stále platný a nedochádza k jeho úprave pre druhú fázu projektu.</w:t>
            </w:r>
          </w:p>
        </w:tc>
      </w:tr>
      <w:tr w:rsidR="005D7F9C" w:rsidRPr="001A25E0" w:rsidTr="008A4F7E">
        <w:trPr>
          <w:trHeight w:val="330"/>
        </w:trPr>
        <w:tc>
          <w:tcPr>
            <w:tcW w:w="421" w:type="dxa"/>
          </w:tcPr>
          <w:p w:rsidR="005D7F9C" w:rsidDel="006B6C95" w:rsidRDefault="005D7F9C" w:rsidP="009B5D34">
            <w:pPr>
              <w:rPr>
                <w:rFonts w:asciiTheme="minorHAnsi" w:hAnsiTheme="minorHAnsi" w:cstheme="minorHAnsi"/>
                <w:sz w:val="20"/>
                <w:szCs w:val="20"/>
              </w:rPr>
            </w:pPr>
            <w:r>
              <w:rPr>
                <w:rFonts w:asciiTheme="minorHAnsi" w:hAnsiTheme="minorHAnsi" w:cstheme="minorHAnsi"/>
                <w:sz w:val="20"/>
                <w:szCs w:val="20"/>
              </w:rPr>
              <w:t>24</w:t>
            </w:r>
          </w:p>
        </w:tc>
        <w:tc>
          <w:tcPr>
            <w:tcW w:w="6378" w:type="dxa"/>
          </w:tcPr>
          <w:p w:rsidR="005D7F9C" w:rsidRPr="002D4739" w:rsidRDefault="005D7F9C" w:rsidP="009B5D34">
            <w:pPr>
              <w:rPr>
                <w:rFonts w:asciiTheme="minorHAnsi" w:hAnsiTheme="minorHAnsi" w:cs="Times New Roman"/>
                <w:sz w:val="20"/>
                <w:szCs w:val="20"/>
              </w:rPr>
            </w:pPr>
            <w:r w:rsidRPr="000771A5">
              <w:rPr>
                <w:rFonts w:asciiTheme="minorHAnsi" w:hAnsiTheme="minorHAnsi" w:cs="Times New Roman"/>
                <w:sz w:val="20"/>
                <w:szCs w:val="20"/>
              </w:rPr>
              <w:t>Podmienka, že pre stavby dopravnej infraštruktúry je vykonaná rezortná expertíza</w:t>
            </w:r>
          </w:p>
        </w:tc>
        <w:tc>
          <w:tcPr>
            <w:tcW w:w="7343" w:type="dxa"/>
          </w:tcPr>
          <w:p w:rsidR="005D7F9C" w:rsidRPr="00BC019B" w:rsidRDefault="005D7F9C" w:rsidP="009B5D34">
            <w:pPr>
              <w:rPr>
                <w:rFonts w:asciiTheme="minorHAnsi" w:hAnsiTheme="minorHAnsi"/>
                <w:b/>
                <w:sz w:val="20"/>
                <w:szCs w:val="20"/>
              </w:rPr>
            </w:pPr>
            <w:r w:rsidRPr="00BC019B">
              <w:rPr>
                <w:rFonts w:asciiTheme="minorHAnsi" w:hAnsiTheme="minorHAnsi"/>
                <w:b/>
                <w:sz w:val="20"/>
                <w:szCs w:val="20"/>
              </w:rPr>
              <w:t xml:space="preserve">Príloha </w:t>
            </w:r>
            <w:r w:rsidRPr="002D4739">
              <w:rPr>
                <w:rFonts w:asciiTheme="minorHAnsi" w:hAnsiTheme="minorHAnsi" w:cs="Times New Roman"/>
                <w:b/>
                <w:sz w:val="20"/>
                <w:szCs w:val="20"/>
                <w:u w:val="single"/>
              </w:rPr>
              <w:t>č. 1</w:t>
            </w:r>
            <w:r>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5D7F9C" w:rsidRPr="00BC019B" w:rsidRDefault="005D7F9C" w:rsidP="009B5D34">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5D7F9C" w:rsidDel="00A139EA" w:rsidRDefault="005D7F9C" w:rsidP="009B5D34">
            <w:pPr>
              <w:rPr>
                <w:del w:id="12" w:author="MDVRR SR" w:date="2016-03-22T14:44:00Z"/>
                <w:rFonts w:asciiTheme="minorHAnsi" w:hAnsiTheme="minorHAnsi"/>
                <w:b/>
                <w:sz w:val="20"/>
                <w:szCs w:val="20"/>
              </w:rPr>
            </w:pPr>
            <w:del w:id="13" w:author="MDVRR SR" w:date="2016-03-22T14:44:00Z">
              <w:r w:rsidDel="00A139EA">
                <w:rPr>
                  <w:rFonts w:asciiTheme="minorHAnsi" w:hAnsiTheme="minorHAnsi"/>
                  <w:b/>
                  <w:sz w:val="20"/>
                  <w:szCs w:val="20"/>
                </w:rPr>
                <w:delText>Č</w:delText>
              </w:r>
              <w:r w:rsidRPr="00BC019B" w:rsidDel="00A139EA">
                <w:rPr>
                  <w:rFonts w:asciiTheme="minorHAnsi" w:hAnsiTheme="minorHAnsi"/>
                  <w:b/>
                  <w:sz w:val="20"/>
                  <w:szCs w:val="20"/>
                </w:rPr>
                <w:delText xml:space="preserve">estné vyhlásenie žiadateľa, </w:delText>
              </w:r>
              <w:r w:rsidRPr="00BC019B" w:rsidDel="00A139EA">
                <w:rPr>
                  <w:rFonts w:asciiTheme="minorHAnsi" w:hAnsiTheme="minorHAnsi"/>
                  <w:sz w:val="20"/>
                  <w:szCs w:val="20"/>
                </w:rPr>
                <w:delText>že predložená príloha je kópiou originálu Protokolu o vykonaní rezortnej expertízy – ak žiadateľ predkladá ním overenú kópiu</w:delText>
              </w:r>
            </w:del>
          </w:p>
          <w:p w:rsidR="005D7F9C" w:rsidRDefault="005D7F9C" w:rsidP="009B5D34">
            <w:pPr>
              <w:rPr>
                <w:rFonts w:asciiTheme="minorHAnsi" w:hAnsiTheme="minorHAnsi"/>
                <w:b/>
                <w:sz w:val="20"/>
                <w:szCs w:val="20"/>
              </w:rPr>
            </w:pPr>
          </w:p>
          <w:p w:rsidR="005D7F9C" w:rsidRPr="000771A5" w:rsidRDefault="005D7F9C" w:rsidP="00275F59">
            <w:pPr>
              <w:rPr>
                <w:rFonts w:asciiTheme="minorHAnsi" w:hAnsiTheme="minorHAnsi" w:cstheme="minorHAnsi"/>
                <w:caps/>
                <w:sz w:val="20"/>
                <w:szCs w:val="20"/>
              </w:rPr>
            </w:pPr>
            <w:r w:rsidRPr="000771A5">
              <w:rPr>
                <w:rFonts w:asciiTheme="minorHAnsi" w:hAnsiTheme="minorHAnsi" w:cstheme="minorHAnsi"/>
                <w:caps/>
                <w:sz w:val="20"/>
                <w:szCs w:val="20"/>
              </w:rPr>
              <w:t>alebo</w:t>
            </w:r>
          </w:p>
          <w:p w:rsidR="005D7F9C" w:rsidRPr="002D4739" w:rsidRDefault="005D7F9C" w:rsidP="00275F59">
            <w:pPr>
              <w:rPr>
                <w:rFonts w:asciiTheme="minorHAnsi" w:hAnsiTheme="minorHAnsi" w:cs="Times New Roman"/>
                <w:b/>
                <w:sz w:val="20"/>
                <w:szCs w:val="20"/>
                <w:u w:val="single"/>
              </w:rPr>
            </w:pPr>
            <w:r w:rsidRPr="000771A5">
              <w:rPr>
                <w:rFonts w:asciiTheme="minorHAnsi" w:hAnsiTheme="minorHAnsi"/>
                <w:b/>
                <w:sz w:val="20"/>
                <w:szCs w:val="20"/>
              </w:rPr>
              <w:t>Čestné vyhlásenie žiadateľa</w:t>
            </w:r>
            <w:r w:rsidRPr="000771A5">
              <w:rPr>
                <w:rFonts w:asciiTheme="minorHAnsi" w:hAnsiTheme="minorHAnsi"/>
                <w:sz w:val="20"/>
                <w:szCs w:val="20"/>
              </w:rPr>
              <w:t xml:space="preserve"> o platnosti protokolu o vykonaní rezortnej expertízy aj pre druhú fázu projektu - platí iba v prípade, ak žiadateľ už predložil uvedený dokument v prvej fáze projektu a dokument je stále platný a nedochádza k jeho úprave pre druhú fázu projektu.</w:t>
            </w:r>
          </w:p>
        </w:tc>
      </w:tr>
      <w:tr w:rsidR="005D7F9C" w:rsidRPr="001A25E0" w:rsidTr="00C51FB5">
        <w:trPr>
          <w:trHeight w:val="307"/>
        </w:trPr>
        <w:tc>
          <w:tcPr>
            <w:tcW w:w="421" w:type="dxa"/>
            <w:vMerge w:val="restart"/>
          </w:tcPr>
          <w:p w:rsidR="005D7F9C" w:rsidRPr="002D4739" w:rsidRDefault="005D7F9C" w:rsidP="009B5D34">
            <w:pPr>
              <w:rPr>
                <w:rFonts w:asciiTheme="minorHAnsi" w:hAnsiTheme="minorHAnsi" w:cstheme="minorHAnsi"/>
                <w:sz w:val="20"/>
                <w:szCs w:val="20"/>
              </w:rPr>
            </w:pPr>
            <w:r>
              <w:rPr>
                <w:rFonts w:asciiTheme="minorHAnsi" w:hAnsiTheme="minorHAnsi" w:cstheme="minorHAnsi"/>
                <w:sz w:val="20"/>
                <w:szCs w:val="20"/>
              </w:rPr>
              <w:t>25</w:t>
            </w:r>
          </w:p>
        </w:tc>
        <w:tc>
          <w:tcPr>
            <w:tcW w:w="6378" w:type="dxa"/>
            <w:vMerge w:val="restart"/>
          </w:tcPr>
          <w:p w:rsidR="005D7F9C" w:rsidRPr="002D4739" w:rsidRDefault="005D7F9C" w:rsidP="009B5D34">
            <w:pPr>
              <w:rPr>
                <w:rFonts w:asciiTheme="minorHAnsi" w:hAnsiTheme="minorHAnsi" w:cstheme="minorHAnsi"/>
                <w:sz w:val="20"/>
                <w:szCs w:val="20"/>
              </w:rPr>
            </w:pPr>
            <w:r w:rsidRPr="002D4739">
              <w:rPr>
                <w:rFonts w:asciiTheme="minorHAnsi" w:hAnsiTheme="minorHAnsi" w:cs="Times New Roman"/>
                <w:sz w:val="20"/>
                <w:szCs w:val="20"/>
              </w:rPr>
              <w:t>Osobitná podmienka pre žiadateľa realizujúceho veľký projekt</w:t>
            </w:r>
          </w:p>
        </w:tc>
        <w:tc>
          <w:tcPr>
            <w:tcW w:w="7343" w:type="dxa"/>
          </w:tcPr>
          <w:p w:rsidR="005D7F9C" w:rsidRPr="002D4739" w:rsidRDefault="005D7F9C"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Pr>
                <w:rFonts w:asciiTheme="minorHAnsi" w:hAnsiTheme="minorHAnsi" w:cs="Times New Roman"/>
                <w:b/>
                <w:sz w:val="20"/>
                <w:szCs w:val="20"/>
                <w:u w:val="single"/>
              </w:rPr>
              <w:t>8</w:t>
            </w:r>
          </w:p>
          <w:p w:rsidR="005D7F9C" w:rsidRPr="002D4739" w:rsidRDefault="005D7F9C">
            <w:pPr>
              <w:rPr>
                <w:rFonts w:asciiTheme="minorHAnsi" w:hAnsiTheme="minorHAnsi" w:cstheme="minorHAnsi"/>
                <w:sz w:val="20"/>
                <w:szCs w:val="20"/>
              </w:rPr>
            </w:pPr>
            <w:r w:rsidRPr="002D4739">
              <w:rPr>
                <w:rFonts w:asciiTheme="minorHAnsi" w:hAnsiTheme="minorHAnsi"/>
                <w:b/>
                <w:sz w:val="20"/>
                <w:szCs w:val="20"/>
              </w:rPr>
              <w:t>Informácia o veľkom projekte</w:t>
            </w:r>
            <w:r>
              <w:rPr>
                <w:rFonts w:asciiTheme="minorHAnsi" w:hAnsiTheme="minorHAnsi"/>
                <w:b/>
                <w:sz w:val="20"/>
                <w:szCs w:val="20"/>
              </w:rPr>
              <w:t>,</w:t>
            </w:r>
            <w:r w:rsidRPr="002D4739">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101 všeobecného nariadenia v slovenskom a anglickom jazyku</w:t>
            </w:r>
            <w:r>
              <w:rPr>
                <w:rFonts w:asciiTheme="minorHAnsi" w:hAnsiTheme="minorHAnsi" w:cs="Arial"/>
                <w:sz w:val="20"/>
                <w:szCs w:val="20"/>
              </w:rPr>
              <w:t xml:space="preserve"> </w:t>
            </w:r>
          </w:p>
        </w:tc>
      </w:tr>
      <w:tr w:rsidR="005D7F9C" w:rsidRPr="001A25E0" w:rsidTr="008A4F7E">
        <w:trPr>
          <w:trHeight w:val="307"/>
        </w:trPr>
        <w:tc>
          <w:tcPr>
            <w:tcW w:w="421" w:type="dxa"/>
            <w:vMerge/>
          </w:tcPr>
          <w:p w:rsidR="005D7F9C" w:rsidDel="006B6C95" w:rsidRDefault="005D7F9C" w:rsidP="009B5D34">
            <w:pPr>
              <w:rPr>
                <w:rFonts w:asciiTheme="minorHAnsi" w:hAnsiTheme="minorHAnsi" w:cstheme="minorHAnsi"/>
                <w:sz w:val="20"/>
                <w:szCs w:val="20"/>
              </w:rPr>
            </w:pPr>
          </w:p>
        </w:tc>
        <w:tc>
          <w:tcPr>
            <w:tcW w:w="6378" w:type="dxa"/>
            <w:vMerge/>
          </w:tcPr>
          <w:p w:rsidR="005D7F9C" w:rsidRPr="002D4739" w:rsidRDefault="005D7F9C" w:rsidP="009B5D34">
            <w:pPr>
              <w:rPr>
                <w:rFonts w:asciiTheme="minorHAnsi" w:hAnsiTheme="minorHAnsi" w:cs="Times New Roman"/>
                <w:sz w:val="20"/>
                <w:szCs w:val="20"/>
              </w:rPr>
            </w:pPr>
          </w:p>
        </w:tc>
        <w:tc>
          <w:tcPr>
            <w:tcW w:w="7343" w:type="dxa"/>
          </w:tcPr>
          <w:p w:rsidR="005D7F9C" w:rsidRDefault="005D7F9C" w:rsidP="009B5D34">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Pr>
                <w:rFonts w:asciiTheme="minorHAnsi" w:hAnsiTheme="minorHAnsi" w:cs="Times New Roman"/>
                <w:b/>
                <w:sz w:val="20"/>
                <w:szCs w:val="20"/>
                <w:u w:val="single"/>
              </w:rPr>
              <w:t>19</w:t>
            </w:r>
          </w:p>
          <w:p w:rsidR="005D7F9C" w:rsidRPr="002D4739" w:rsidRDefault="005D7F9C" w:rsidP="00777DD7">
            <w:pPr>
              <w:rPr>
                <w:rFonts w:asciiTheme="minorHAnsi" w:hAnsiTheme="minorHAnsi" w:cs="Times New Roman"/>
                <w:b/>
                <w:sz w:val="20"/>
                <w:szCs w:val="20"/>
                <w:u w:val="single"/>
              </w:rPr>
            </w:pPr>
            <w:r w:rsidRPr="005E29FB">
              <w:rPr>
                <w:rFonts w:asciiTheme="minorHAnsi" w:hAnsiTheme="minorHAnsi"/>
                <w:b/>
                <w:sz w:val="20"/>
                <w:szCs w:val="20"/>
              </w:rPr>
              <w:t>Oznámenie vybraného veľkého projektu</w:t>
            </w:r>
            <w:r>
              <w:rPr>
                <w:rFonts w:asciiTheme="minorHAnsi" w:hAnsiTheme="minorHAnsi"/>
                <w:b/>
                <w:sz w:val="20"/>
                <w:szCs w:val="20"/>
              </w:rPr>
              <w:t xml:space="preserve">, </w:t>
            </w:r>
            <w:r w:rsidRPr="002D4739">
              <w:rPr>
                <w:rFonts w:asciiTheme="minorHAnsi" w:hAnsiTheme="minorHAnsi" w:cs="Arial"/>
                <w:sz w:val="20"/>
                <w:szCs w:val="20"/>
              </w:rPr>
              <w:t>v</w:t>
            </w:r>
            <w:r>
              <w:rPr>
                <w:rFonts w:asciiTheme="minorHAnsi" w:hAnsiTheme="minorHAnsi" w:cs="Arial"/>
                <w:sz w:val="20"/>
                <w:szCs w:val="20"/>
              </w:rPr>
              <w:t xml:space="preserve"> prípade že sa aplikuje </w:t>
            </w:r>
            <w:r w:rsidRPr="002D4739">
              <w:rPr>
                <w:rFonts w:asciiTheme="minorHAnsi" w:hAnsiTheme="minorHAnsi" w:cs="Arial"/>
                <w:sz w:val="20"/>
                <w:szCs w:val="20"/>
              </w:rPr>
              <w:t>člán</w:t>
            </w:r>
            <w:r>
              <w:rPr>
                <w:rFonts w:asciiTheme="minorHAnsi" w:hAnsiTheme="minorHAnsi" w:cs="Arial"/>
                <w:sz w:val="20"/>
                <w:szCs w:val="20"/>
              </w:rPr>
              <w:t>o</w:t>
            </w:r>
            <w:r w:rsidRPr="002D4739">
              <w:rPr>
                <w:rFonts w:asciiTheme="minorHAnsi" w:hAnsiTheme="minorHAnsi" w:cs="Arial"/>
                <w:sz w:val="20"/>
                <w:szCs w:val="20"/>
              </w:rPr>
              <w:t>k 10</w:t>
            </w:r>
            <w:r>
              <w:rPr>
                <w:rFonts w:asciiTheme="minorHAnsi" w:hAnsiTheme="minorHAnsi" w:cs="Arial"/>
                <w:sz w:val="20"/>
                <w:szCs w:val="20"/>
              </w:rPr>
              <w:t>2</w:t>
            </w:r>
            <w:r w:rsidR="00777DD7" w:rsidRPr="00C676FB">
              <w:rPr>
                <w:rFonts w:asciiTheme="minorHAnsi" w:hAnsiTheme="minorHAnsi" w:cs="Arial"/>
                <w:sz w:val="20"/>
                <w:szCs w:val="20"/>
              </w:rPr>
              <w:t xml:space="preserve">, resp. článok 103 </w:t>
            </w:r>
            <w:r w:rsidRPr="00C676FB">
              <w:rPr>
                <w:rFonts w:asciiTheme="minorHAnsi" w:hAnsiTheme="minorHAnsi" w:cs="Arial"/>
                <w:sz w:val="20"/>
                <w:szCs w:val="20"/>
              </w:rPr>
              <w:t>všeobecného nariadenia v slovenskom a anglickom jazyku</w:t>
            </w:r>
          </w:p>
        </w:tc>
      </w:tr>
    </w:tbl>
    <w:p w:rsidR="00E71849" w:rsidRPr="002D4CDB" w:rsidRDefault="00E71849">
      <w:pPr>
        <w:rPr>
          <w:rFonts w:asciiTheme="minorHAnsi" w:hAnsiTheme="minorHAnsi" w:cstheme="minorHAnsi"/>
        </w:rPr>
        <w:sectPr w:rsidR="00E71849" w:rsidRPr="002D4CDB" w:rsidSect="00F74B96">
          <w:headerReference w:type="default" r:id="rId19"/>
          <w:footerReference w:type="default" r:id="rId20"/>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w:t>
            </w:r>
            <w:r w:rsidR="00566061">
              <w:rPr>
                <w:rFonts w:asciiTheme="minorHAnsi" w:hAnsiTheme="minorHAnsi" w:cstheme="minorHAnsi"/>
                <w:color w:val="000000"/>
                <w:szCs w:val="24"/>
              </w:rPr>
              <w:t> </w:t>
            </w:r>
            <w:r w:rsidRPr="002D4CDB">
              <w:rPr>
                <w:rFonts w:asciiTheme="minorHAnsi" w:hAnsiTheme="minorHAnsi" w:cstheme="minorHAnsi"/>
                <w:color w:val="000000"/>
                <w:szCs w:val="24"/>
              </w:rPr>
              <w:t>príslušn</w:t>
            </w:r>
            <w:r w:rsidR="00566061">
              <w:rPr>
                <w:rFonts w:asciiTheme="minorHAnsi" w:hAnsiTheme="minorHAnsi" w:cstheme="minorHAnsi"/>
                <w:color w:val="000000"/>
                <w:szCs w:val="24"/>
              </w:rPr>
              <w:t>om vyzvaní</w:t>
            </w:r>
            <w:r w:rsidRPr="002D4CDB">
              <w:rPr>
                <w:rFonts w:asciiTheme="minorHAnsi" w:hAnsiTheme="minorHAnsi" w:cstheme="minorHAnsi"/>
                <w:color w:val="000000"/>
                <w:szCs w:val="24"/>
              </w:rPr>
              <w:t>,</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w:t>
            </w:r>
            <w:r w:rsidR="00F50863">
              <w:rPr>
                <w:rFonts w:asciiTheme="minorHAnsi" w:hAnsiTheme="minorHAnsi" w:cstheme="minorHAnsi"/>
                <w:color w:val="FF0000"/>
                <w:sz w:val="18"/>
                <w:szCs w:val="18"/>
              </w:rPr>
              <w:t xml:space="preserve"> </w:t>
            </w:r>
            <w:r w:rsidRPr="002D4CDB">
              <w:rPr>
                <w:rFonts w:asciiTheme="minorHAnsi" w:hAnsiTheme="minorHAnsi" w:cstheme="minorHAns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 xml:space="preserve">voči žiadateľovi nie je vedený výkon rozhodnutia, </w:t>
            </w:r>
          </w:p>
          <w:p w:rsidR="005206F0" w:rsidRPr="000771A5" w:rsidRDefault="005206F0" w:rsidP="000771A5">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0771A5">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1"/>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C56" w:rsidRDefault="007D5C56" w:rsidP="00297396">
      <w:pPr>
        <w:spacing w:after="0" w:line="240" w:lineRule="auto"/>
      </w:pPr>
      <w:r>
        <w:separator/>
      </w:r>
    </w:p>
  </w:endnote>
  <w:endnote w:type="continuationSeparator" w:id="0">
    <w:p w:rsidR="007D5C56" w:rsidRDefault="007D5C56"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D5C56"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A139EA">
      <w:rPr>
        <w:rFonts w:eastAsia="Times New Roman" w:cs="Times New Roman"/>
        <w:noProof/>
        <w:szCs w:val="24"/>
        <w:lang w:eastAsia="sk-SK"/>
      </w:rPr>
      <w:t>8</w:t>
    </w:r>
    <w:r w:rsidRPr="00016F1C">
      <w:rPr>
        <w:rFonts w:eastAsia="Times New Roman" w:cs="Times New Roman"/>
        <w:szCs w:val="24"/>
        <w:lang w:eastAsia="sk-SK"/>
      </w:rPr>
      <w:fldChar w:fldCharType="end"/>
    </w:r>
  </w:p>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Pr="00016F1C" w:rsidRDefault="007D5C56"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7D5C56" w:rsidRPr="00570367" w:rsidRDefault="007D5C56"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C56" w:rsidRDefault="007D5C56" w:rsidP="00297396">
      <w:pPr>
        <w:spacing w:after="0" w:line="240" w:lineRule="auto"/>
      </w:pPr>
      <w:r>
        <w:separator/>
      </w:r>
    </w:p>
  </w:footnote>
  <w:footnote w:type="continuationSeparator" w:id="0">
    <w:p w:rsidR="007D5C56" w:rsidRDefault="007D5C56" w:rsidP="00297396">
      <w:pPr>
        <w:spacing w:after="0" w:line="240" w:lineRule="auto"/>
      </w:pPr>
      <w:r>
        <w:continuationSeparator/>
      </w:r>
    </w:p>
  </w:footnote>
  <w:footnote w:id="1">
    <w:p w:rsidR="007D5C56" w:rsidRDefault="007D5C56">
      <w:pPr>
        <w:pStyle w:val="Textpoznmkypodiarou"/>
      </w:pPr>
      <w:r>
        <w:rPr>
          <w:rStyle w:val="Odkaznapoznmkupodiarou"/>
        </w:rPr>
        <w:footnoteRef/>
      </w:r>
      <w:r>
        <w:t xml:space="preserve"> V</w:t>
      </w:r>
      <w:r w:rsidRPr="005206F0">
        <w:t xml:space="preserve">ypĺňa sa v prípade, ak je účasť partnera v súlade s podmienkami </w:t>
      </w:r>
      <w:r>
        <w:t>vyzvania</w:t>
      </w:r>
      <w:r w:rsidRPr="005206F0">
        <w:t xml:space="preserve"> a v rámci relevantného projektu sa partner zúčastňuje na realizácii projektu. Možnosť viacnásobného výberu podľa počtu partnerov</w:t>
      </w:r>
      <w:r>
        <w:t>.</w:t>
      </w:r>
    </w:p>
  </w:footnote>
  <w:footnote w:id="2">
    <w:p w:rsidR="007D5C56" w:rsidRDefault="007D5C56">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Default="007D5C56" w:rsidP="002D4CDB">
    <w:r>
      <w:rPr>
        <w:noProof/>
        <w:lang w:eastAsia="sk-SK"/>
      </w:rPr>
      <w:drawing>
        <wp:anchor distT="0" distB="0" distL="114300" distR="114300" simplePos="0" relativeHeight="251660288" behindDoc="0" locked="0" layoutInCell="1" allowOverlap="1" wp14:anchorId="268AA1DA" wp14:editId="2F6FE3EA">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728758ED" wp14:editId="4D6B82E5">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7D5C56" w:rsidRDefault="007D5C56">
    <w:pPr>
      <w:pStyle w:val="Hlavika"/>
    </w:pPr>
  </w:p>
  <w:p w:rsidR="007D5C56" w:rsidRDefault="007D5C56">
    <w:pPr>
      <w:pStyle w:val="Hlavika"/>
    </w:pPr>
  </w:p>
  <w:p w:rsidR="007D5C56" w:rsidRDefault="007D5C56">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Default="007D5C56" w:rsidP="00F272A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C56" w:rsidRDefault="007D5C56"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548F"/>
    <w:multiLevelType w:val="hybridMultilevel"/>
    <w:tmpl w:val="4596EC92"/>
    <w:lvl w:ilvl="0" w:tplc="73C82B7A">
      <w:numFmt w:val="bullet"/>
      <w:lvlText w:val="-"/>
      <w:lvlJc w:val="left"/>
      <w:pPr>
        <w:ind w:left="720" w:hanging="360"/>
      </w:pPr>
      <w:rPr>
        <w:rFonts w:ascii="Calibri" w:eastAsiaTheme="minorHAnsi"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1BE252A1"/>
    <w:multiLevelType w:val="hybridMultilevel"/>
    <w:tmpl w:val="E50EE9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29153500"/>
    <w:multiLevelType w:val="hybridMultilevel"/>
    <w:tmpl w:val="FFE0CB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2CCA0B94"/>
    <w:multiLevelType w:val="hybridMultilevel"/>
    <w:tmpl w:val="14704C0C"/>
    <w:lvl w:ilvl="0" w:tplc="C3A051D2">
      <w:start w:val="1"/>
      <w:numFmt w:val="decimal"/>
      <w:lvlText w:val="%1."/>
      <w:lvlJc w:val="left"/>
      <w:pPr>
        <w:ind w:left="720" w:hanging="360"/>
      </w:pPr>
      <w:rPr>
        <w:rFonts w:ascii="Calibri" w:hAnsi="Calibri"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6D4E90"/>
    <w:multiLevelType w:val="hybridMultilevel"/>
    <w:tmpl w:val="ED162DF6"/>
    <w:lvl w:ilvl="0" w:tplc="18302D9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E253DA"/>
    <w:multiLevelType w:val="hybridMultilevel"/>
    <w:tmpl w:val="0E623EA0"/>
    <w:lvl w:ilvl="0" w:tplc="7326FAE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nsid w:val="3B655027"/>
    <w:multiLevelType w:val="hybridMultilevel"/>
    <w:tmpl w:val="79041BD6"/>
    <w:lvl w:ilvl="0" w:tplc="C262BE5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3FE60CDD"/>
    <w:multiLevelType w:val="hybridMultilevel"/>
    <w:tmpl w:val="7248CE0C"/>
    <w:lvl w:ilvl="0" w:tplc="78E8C67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40A732F"/>
    <w:multiLevelType w:val="hybridMultilevel"/>
    <w:tmpl w:val="5D589574"/>
    <w:lvl w:ilvl="0" w:tplc="041B0019">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8D81069"/>
    <w:multiLevelType w:val="hybridMultilevel"/>
    <w:tmpl w:val="1CD4711C"/>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67917CA9"/>
    <w:multiLevelType w:val="hybridMultilevel"/>
    <w:tmpl w:val="6D3886AA"/>
    <w:lvl w:ilvl="0" w:tplc="A940901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9286986"/>
    <w:multiLevelType w:val="hybridMultilevel"/>
    <w:tmpl w:val="1F9E50FE"/>
    <w:lvl w:ilvl="0" w:tplc="9D00A58E">
      <w:start w:val="1"/>
      <w:numFmt w:val="decimal"/>
      <w:lvlText w:val="%1."/>
      <w:lvlJc w:val="left"/>
      <w:pPr>
        <w:ind w:left="786" w:hanging="360"/>
      </w:pPr>
      <w:rPr>
        <w:rFonts w:hint="default"/>
        <w:b w:val="0"/>
        <w:sz w:val="20"/>
        <w:szCs w:val="20"/>
      </w:rPr>
    </w:lvl>
    <w:lvl w:ilvl="1" w:tplc="00422DF2">
      <w:start w:val="1"/>
      <w:numFmt w:val="lowerLetter"/>
      <w:lvlText w:val="%2."/>
      <w:lvlJc w:val="left"/>
      <w:pPr>
        <w:ind w:left="1506" w:hanging="360"/>
      </w:pPr>
      <w:rPr>
        <w:rFonts w:hint="default"/>
        <w:b w:val="0"/>
      </w:r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6A271E43"/>
    <w:multiLevelType w:val="hybridMultilevel"/>
    <w:tmpl w:val="F1D4D17C"/>
    <w:lvl w:ilvl="0" w:tplc="00422DF2">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3094ED54">
      <w:start w:val="1"/>
      <w:numFmt w:val="lowerLetter"/>
      <w:lvlText w:val="%3."/>
      <w:lvlJc w:val="left"/>
      <w:pPr>
        <w:ind w:left="2160" w:hanging="180"/>
      </w:pPr>
      <w:rPr>
        <w:b w:val="0"/>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71231CE3"/>
    <w:multiLevelType w:val="hybridMultilevel"/>
    <w:tmpl w:val="C8502E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5337DF7"/>
    <w:multiLevelType w:val="hybridMultilevel"/>
    <w:tmpl w:val="A3301398"/>
    <w:lvl w:ilvl="0" w:tplc="5A0A9826">
      <w:start w:val="1"/>
      <w:numFmt w:val="bullet"/>
      <w:lvlText w:val="-"/>
      <w:lvlJc w:val="left"/>
      <w:pPr>
        <w:ind w:left="1146" w:hanging="360"/>
      </w:pPr>
      <w:rPr>
        <w:rFonts w:ascii="Arial" w:hAnsi="Aria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7EB23E27"/>
    <w:multiLevelType w:val="hybridMultilevel"/>
    <w:tmpl w:val="C55A8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19"/>
  </w:num>
  <w:num w:numId="5">
    <w:abstractNumId w:val="2"/>
  </w:num>
  <w:num w:numId="6">
    <w:abstractNumId w:val="5"/>
  </w:num>
  <w:num w:numId="7">
    <w:abstractNumId w:val="3"/>
  </w:num>
  <w:num w:numId="8">
    <w:abstractNumId w:val="16"/>
  </w:num>
  <w:num w:numId="9">
    <w:abstractNumId w:val="0"/>
  </w:num>
  <w:num w:numId="10">
    <w:abstractNumId w:val="1"/>
  </w:num>
  <w:num w:numId="11">
    <w:abstractNumId w:val="9"/>
  </w:num>
  <w:num w:numId="12">
    <w:abstractNumId w:val="6"/>
  </w:num>
  <w:num w:numId="13">
    <w:abstractNumId w:val="4"/>
  </w:num>
  <w:num w:numId="14">
    <w:abstractNumId w:val="17"/>
  </w:num>
  <w:num w:numId="15">
    <w:abstractNumId w:val="10"/>
  </w:num>
  <w:num w:numId="16">
    <w:abstractNumId w:val="20"/>
  </w:num>
  <w:num w:numId="17">
    <w:abstractNumId w:val="8"/>
  </w:num>
  <w:num w:numId="18">
    <w:abstractNumId w:val="11"/>
  </w:num>
  <w:num w:numId="19">
    <w:abstractNumId w:val="14"/>
  </w:num>
  <w:num w:numId="20">
    <w:abstractNumId w:val="15"/>
  </w:num>
  <w:num w:numId="21">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61E"/>
    <w:rsid w:val="00020955"/>
    <w:rsid w:val="00050586"/>
    <w:rsid w:val="00053993"/>
    <w:rsid w:val="00054CDE"/>
    <w:rsid w:val="00061D73"/>
    <w:rsid w:val="00062B88"/>
    <w:rsid w:val="00065797"/>
    <w:rsid w:val="00076FC2"/>
    <w:rsid w:val="000771A5"/>
    <w:rsid w:val="000806BF"/>
    <w:rsid w:val="000B674B"/>
    <w:rsid w:val="000C0D6B"/>
    <w:rsid w:val="000C3731"/>
    <w:rsid w:val="000E4433"/>
    <w:rsid w:val="000F396A"/>
    <w:rsid w:val="0010412D"/>
    <w:rsid w:val="00111594"/>
    <w:rsid w:val="00113371"/>
    <w:rsid w:val="001407E8"/>
    <w:rsid w:val="00157DA7"/>
    <w:rsid w:val="00161F6E"/>
    <w:rsid w:val="0016773B"/>
    <w:rsid w:val="00170403"/>
    <w:rsid w:val="0018503F"/>
    <w:rsid w:val="00187776"/>
    <w:rsid w:val="001A0A60"/>
    <w:rsid w:val="001A25E0"/>
    <w:rsid w:val="001A3CF3"/>
    <w:rsid w:val="001A5526"/>
    <w:rsid w:val="001A69BA"/>
    <w:rsid w:val="001B15BC"/>
    <w:rsid w:val="001C2BE8"/>
    <w:rsid w:val="001C645B"/>
    <w:rsid w:val="001D2AB4"/>
    <w:rsid w:val="001F0635"/>
    <w:rsid w:val="00204701"/>
    <w:rsid w:val="00205D64"/>
    <w:rsid w:val="00211F4B"/>
    <w:rsid w:val="00215499"/>
    <w:rsid w:val="002279C7"/>
    <w:rsid w:val="00231C62"/>
    <w:rsid w:val="00240C5A"/>
    <w:rsid w:val="00242C4D"/>
    <w:rsid w:val="002454DD"/>
    <w:rsid w:val="0025567F"/>
    <w:rsid w:val="00263E65"/>
    <w:rsid w:val="00275F59"/>
    <w:rsid w:val="00280F96"/>
    <w:rsid w:val="00285FFB"/>
    <w:rsid w:val="00297396"/>
    <w:rsid w:val="002A6EF9"/>
    <w:rsid w:val="002C4127"/>
    <w:rsid w:val="002C4DEF"/>
    <w:rsid w:val="002D2503"/>
    <w:rsid w:val="002D4739"/>
    <w:rsid w:val="002D4CDB"/>
    <w:rsid w:val="002E1157"/>
    <w:rsid w:val="002E5EB4"/>
    <w:rsid w:val="002F393A"/>
    <w:rsid w:val="003007BA"/>
    <w:rsid w:val="00301013"/>
    <w:rsid w:val="003256B5"/>
    <w:rsid w:val="003259A8"/>
    <w:rsid w:val="0033719C"/>
    <w:rsid w:val="00340992"/>
    <w:rsid w:val="00340D3A"/>
    <w:rsid w:val="00343F2B"/>
    <w:rsid w:val="00344F28"/>
    <w:rsid w:val="00346F2F"/>
    <w:rsid w:val="00353687"/>
    <w:rsid w:val="00362BF7"/>
    <w:rsid w:val="00373060"/>
    <w:rsid w:val="003818B2"/>
    <w:rsid w:val="00387DF4"/>
    <w:rsid w:val="003918DC"/>
    <w:rsid w:val="00393BEF"/>
    <w:rsid w:val="0039409A"/>
    <w:rsid w:val="003A3A06"/>
    <w:rsid w:val="003A67A8"/>
    <w:rsid w:val="003A6D6C"/>
    <w:rsid w:val="003B15F0"/>
    <w:rsid w:val="003B3437"/>
    <w:rsid w:val="003C1E95"/>
    <w:rsid w:val="003C3F29"/>
    <w:rsid w:val="003E623A"/>
    <w:rsid w:val="003F1257"/>
    <w:rsid w:val="00401CA0"/>
    <w:rsid w:val="00412E0F"/>
    <w:rsid w:val="0042131C"/>
    <w:rsid w:val="00426502"/>
    <w:rsid w:val="004336D9"/>
    <w:rsid w:val="00442D1E"/>
    <w:rsid w:val="00444099"/>
    <w:rsid w:val="00445389"/>
    <w:rsid w:val="004660ED"/>
    <w:rsid w:val="00473F9B"/>
    <w:rsid w:val="004813F2"/>
    <w:rsid w:val="00484EC7"/>
    <w:rsid w:val="004A5BB5"/>
    <w:rsid w:val="004A5D72"/>
    <w:rsid w:val="004A6D1F"/>
    <w:rsid w:val="004C1117"/>
    <w:rsid w:val="004C15A7"/>
    <w:rsid w:val="004C20D4"/>
    <w:rsid w:val="004C4B6F"/>
    <w:rsid w:val="004D05FD"/>
    <w:rsid w:val="004D25E1"/>
    <w:rsid w:val="004D393A"/>
    <w:rsid w:val="004D426D"/>
    <w:rsid w:val="004E60E8"/>
    <w:rsid w:val="00510642"/>
    <w:rsid w:val="00513502"/>
    <w:rsid w:val="005206F0"/>
    <w:rsid w:val="00520771"/>
    <w:rsid w:val="005218A7"/>
    <w:rsid w:val="0052269D"/>
    <w:rsid w:val="00527A99"/>
    <w:rsid w:val="00543E44"/>
    <w:rsid w:val="00545797"/>
    <w:rsid w:val="00547497"/>
    <w:rsid w:val="00551F59"/>
    <w:rsid w:val="00554C3B"/>
    <w:rsid w:val="00563B37"/>
    <w:rsid w:val="00566061"/>
    <w:rsid w:val="00570367"/>
    <w:rsid w:val="00584D11"/>
    <w:rsid w:val="005852CE"/>
    <w:rsid w:val="005A0719"/>
    <w:rsid w:val="005C70A4"/>
    <w:rsid w:val="005D0248"/>
    <w:rsid w:val="005D7F9C"/>
    <w:rsid w:val="005E1820"/>
    <w:rsid w:val="005E4C1B"/>
    <w:rsid w:val="005F30B4"/>
    <w:rsid w:val="005F3DBD"/>
    <w:rsid w:val="00606FFB"/>
    <w:rsid w:val="00607EC2"/>
    <w:rsid w:val="006118BF"/>
    <w:rsid w:val="00612682"/>
    <w:rsid w:val="006135CB"/>
    <w:rsid w:val="00616F2A"/>
    <w:rsid w:val="00622C4C"/>
    <w:rsid w:val="006236C8"/>
    <w:rsid w:val="006500F5"/>
    <w:rsid w:val="006670FF"/>
    <w:rsid w:val="00671E70"/>
    <w:rsid w:val="00676A06"/>
    <w:rsid w:val="00680469"/>
    <w:rsid w:val="006976DD"/>
    <w:rsid w:val="006A1986"/>
    <w:rsid w:val="006A1AFD"/>
    <w:rsid w:val="006A61FE"/>
    <w:rsid w:val="006B6C95"/>
    <w:rsid w:val="006D633A"/>
    <w:rsid w:val="006E1F75"/>
    <w:rsid w:val="006E2360"/>
    <w:rsid w:val="006E3561"/>
    <w:rsid w:val="006F6E13"/>
    <w:rsid w:val="00713950"/>
    <w:rsid w:val="007213D2"/>
    <w:rsid w:val="007314FF"/>
    <w:rsid w:val="00732A40"/>
    <w:rsid w:val="00736C40"/>
    <w:rsid w:val="00760313"/>
    <w:rsid w:val="007606A5"/>
    <w:rsid w:val="00760A22"/>
    <w:rsid w:val="00760DE9"/>
    <w:rsid w:val="00777DD7"/>
    <w:rsid w:val="007946AE"/>
    <w:rsid w:val="007B3E5C"/>
    <w:rsid w:val="007C0688"/>
    <w:rsid w:val="007C1545"/>
    <w:rsid w:val="007C2E4A"/>
    <w:rsid w:val="007D1782"/>
    <w:rsid w:val="007D5C56"/>
    <w:rsid w:val="007E2824"/>
    <w:rsid w:val="007E285C"/>
    <w:rsid w:val="007F3445"/>
    <w:rsid w:val="00806683"/>
    <w:rsid w:val="00821D98"/>
    <w:rsid w:val="00824B30"/>
    <w:rsid w:val="00833BAC"/>
    <w:rsid w:val="0085134E"/>
    <w:rsid w:val="00863BF2"/>
    <w:rsid w:val="0086757D"/>
    <w:rsid w:val="008719EE"/>
    <w:rsid w:val="00871B13"/>
    <w:rsid w:val="00874F37"/>
    <w:rsid w:val="00876FE0"/>
    <w:rsid w:val="00884808"/>
    <w:rsid w:val="00892CBB"/>
    <w:rsid w:val="008A293F"/>
    <w:rsid w:val="008A4F7E"/>
    <w:rsid w:val="008B46A9"/>
    <w:rsid w:val="008D4F9C"/>
    <w:rsid w:val="008D6D59"/>
    <w:rsid w:val="008F0949"/>
    <w:rsid w:val="008F3D66"/>
    <w:rsid w:val="00900594"/>
    <w:rsid w:val="0091485F"/>
    <w:rsid w:val="0091725B"/>
    <w:rsid w:val="0093580E"/>
    <w:rsid w:val="00951DEF"/>
    <w:rsid w:val="00977F6D"/>
    <w:rsid w:val="00980020"/>
    <w:rsid w:val="009B1846"/>
    <w:rsid w:val="009B5D34"/>
    <w:rsid w:val="009C4340"/>
    <w:rsid w:val="009D08D3"/>
    <w:rsid w:val="009D314B"/>
    <w:rsid w:val="009D5624"/>
    <w:rsid w:val="009D5A45"/>
    <w:rsid w:val="009E017D"/>
    <w:rsid w:val="009E220F"/>
    <w:rsid w:val="009F0914"/>
    <w:rsid w:val="009F15FF"/>
    <w:rsid w:val="009F3A87"/>
    <w:rsid w:val="009F61AD"/>
    <w:rsid w:val="00A139EA"/>
    <w:rsid w:val="00A154A6"/>
    <w:rsid w:val="00A209BB"/>
    <w:rsid w:val="00A21F40"/>
    <w:rsid w:val="00A23BE3"/>
    <w:rsid w:val="00A2689E"/>
    <w:rsid w:val="00A363C4"/>
    <w:rsid w:val="00A572C3"/>
    <w:rsid w:val="00A6173A"/>
    <w:rsid w:val="00A634B5"/>
    <w:rsid w:val="00A65F9C"/>
    <w:rsid w:val="00A67F1F"/>
    <w:rsid w:val="00A71082"/>
    <w:rsid w:val="00A850EA"/>
    <w:rsid w:val="00A87BF4"/>
    <w:rsid w:val="00AA2399"/>
    <w:rsid w:val="00AA646F"/>
    <w:rsid w:val="00AB1411"/>
    <w:rsid w:val="00AD16E3"/>
    <w:rsid w:val="00AD1CD8"/>
    <w:rsid w:val="00AE0A6E"/>
    <w:rsid w:val="00AE353F"/>
    <w:rsid w:val="00AF404A"/>
    <w:rsid w:val="00AF6D51"/>
    <w:rsid w:val="00B10209"/>
    <w:rsid w:val="00B107D1"/>
    <w:rsid w:val="00B10FD6"/>
    <w:rsid w:val="00B174E0"/>
    <w:rsid w:val="00B34CEF"/>
    <w:rsid w:val="00B4260D"/>
    <w:rsid w:val="00B426E1"/>
    <w:rsid w:val="00B4365A"/>
    <w:rsid w:val="00B4401E"/>
    <w:rsid w:val="00B456F2"/>
    <w:rsid w:val="00B45824"/>
    <w:rsid w:val="00B52C02"/>
    <w:rsid w:val="00B611FF"/>
    <w:rsid w:val="00B747B7"/>
    <w:rsid w:val="00B84FFC"/>
    <w:rsid w:val="00B86218"/>
    <w:rsid w:val="00B9021E"/>
    <w:rsid w:val="00BB5079"/>
    <w:rsid w:val="00BB58B3"/>
    <w:rsid w:val="00BB6CC4"/>
    <w:rsid w:val="00BD2500"/>
    <w:rsid w:val="00BE657D"/>
    <w:rsid w:val="00C052FF"/>
    <w:rsid w:val="00C10E17"/>
    <w:rsid w:val="00C11A6E"/>
    <w:rsid w:val="00C213B4"/>
    <w:rsid w:val="00C21A03"/>
    <w:rsid w:val="00C24A69"/>
    <w:rsid w:val="00C2697A"/>
    <w:rsid w:val="00C31B6B"/>
    <w:rsid w:val="00C3547E"/>
    <w:rsid w:val="00C36149"/>
    <w:rsid w:val="00C4317E"/>
    <w:rsid w:val="00C47274"/>
    <w:rsid w:val="00C51FB5"/>
    <w:rsid w:val="00C575C8"/>
    <w:rsid w:val="00C62B07"/>
    <w:rsid w:val="00C676FB"/>
    <w:rsid w:val="00C76654"/>
    <w:rsid w:val="00C843F7"/>
    <w:rsid w:val="00C845A8"/>
    <w:rsid w:val="00C848E1"/>
    <w:rsid w:val="00C97150"/>
    <w:rsid w:val="00CA3CF5"/>
    <w:rsid w:val="00CA6C90"/>
    <w:rsid w:val="00CD6015"/>
    <w:rsid w:val="00CE28B6"/>
    <w:rsid w:val="00CF197B"/>
    <w:rsid w:val="00CF6442"/>
    <w:rsid w:val="00CF7260"/>
    <w:rsid w:val="00D03613"/>
    <w:rsid w:val="00D12146"/>
    <w:rsid w:val="00D133CE"/>
    <w:rsid w:val="00D16EAB"/>
    <w:rsid w:val="00D26C37"/>
    <w:rsid w:val="00D36A28"/>
    <w:rsid w:val="00D4101E"/>
    <w:rsid w:val="00D63959"/>
    <w:rsid w:val="00D70B62"/>
    <w:rsid w:val="00D7416D"/>
    <w:rsid w:val="00D8579F"/>
    <w:rsid w:val="00DA7335"/>
    <w:rsid w:val="00DB2737"/>
    <w:rsid w:val="00DB7CD8"/>
    <w:rsid w:val="00DD6852"/>
    <w:rsid w:val="00DE1611"/>
    <w:rsid w:val="00DE377F"/>
    <w:rsid w:val="00E01E3F"/>
    <w:rsid w:val="00E020C7"/>
    <w:rsid w:val="00E04D19"/>
    <w:rsid w:val="00E17B5C"/>
    <w:rsid w:val="00E26D11"/>
    <w:rsid w:val="00E43825"/>
    <w:rsid w:val="00E5731E"/>
    <w:rsid w:val="00E61EA7"/>
    <w:rsid w:val="00E644CD"/>
    <w:rsid w:val="00E6513D"/>
    <w:rsid w:val="00E70BF1"/>
    <w:rsid w:val="00E71849"/>
    <w:rsid w:val="00E71B09"/>
    <w:rsid w:val="00E764EC"/>
    <w:rsid w:val="00E9010D"/>
    <w:rsid w:val="00E966DA"/>
    <w:rsid w:val="00E97860"/>
    <w:rsid w:val="00EA0BA3"/>
    <w:rsid w:val="00EA6606"/>
    <w:rsid w:val="00EB2874"/>
    <w:rsid w:val="00EB336E"/>
    <w:rsid w:val="00EC0CA3"/>
    <w:rsid w:val="00EC11C1"/>
    <w:rsid w:val="00ED1CFC"/>
    <w:rsid w:val="00ED7543"/>
    <w:rsid w:val="00EE1815"/>
    <w:rsid w:val="00EE27A6"/>
    <w:rsid w:val="00EF1965"/>
    <w:rsid w:val="00EF1C07"/>
    <w:rsid w:val="00F00752"/>
    <w:rsid w:val="00F01634"/>
    <w:rsid w:val="00F049CD"/>
    <w:rsid w:val="00F13119"/>
    <w:rsid w:val="00F14B70"/>
    <w:rsid w:val="00F272A7"/>
    <w:rsid w:val="00F3380F"/>
    <w:rsid w:val="00F34D0E"/>
    <w:rsid w:val="00F50863"/>
    <w:rsid w:val="00F57566"/>
    <w:rsid w:val="00F646FB"/>
    <w:rsid w:val="00F74B96"/>
    <w:rsid w:val="00F939F2"/>
    <w:rsid w:val="00FA31EC"/>
    <w:rsid w:val="00FA5AA2"/>
    <w:rsid w:val="00FB28C1"/>
    <w:rsid w:val="00FB47DD"/>
    <w:rsid w:val="00FD145E"/>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Schriftart: 9 pt,Schriftart: 10 pt,Schriftart: 8 pt,Schriftart: 8 pt Char Char Char,Schriftart: 8 pt Char,Text poznámky pod èiarou 007,Text poznámky pod eiarou 007"/>
    <w:basedOn w:val="Normlny"/>
    <w:link w:val="TextpoznmkypodiarouChar"/>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rsid w:val="00297396"/>
    <w:rPr>
      <w:rFonts w:ascii="Times New Roman" w:hAnsi="Times New Roman"/>
      <w:sz w:val="20"/>
      <w:szCs w:val="20"/>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paragraph" w:customStyle="1" w:styleId="Default">
    <w:name w:val="Default"/>
    <w:rsid w:val="008D4F9C"/>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AA2399"/>
    <w:rPr>
      <w:color w:val="800080" w:themeColor="followedHyperlink"/>
      <w:u w:val="single"/>
    </w:rPr>
  </w:style>
  <w:style w:type="character" w:customStyle="1" w:styleId="OdsekzoznamuChar">
    <w:name w:val="Odsek zoznamu Char"/>
    <w:aliases w:val="body Char,Odsek zoznamu2 Char"/>
    <w:link w:val="Odsekzoznamu"/>
    <w:uiPriority w:val="34"/>
    <w:rsid w:val="00E764E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finance.gov.sk"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yperlink" Target="http://www.finance.gov.sk"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finance.gov.sk" TargetMode="External"/><Relationship Id="rId23" Type="http://schemas.openxmlformats.org/officeDocument/2006/relationships/fontTable" Target="fontTable.xml"/><Relationship Id="rId10" Type="http://schemas.openxmlformats.org/officeDocument/2006/relationships/hyperlink" Target="http://eur-lex.europa.eu/legal-content/SK/TXT/?uri=uriserv:OJ.L_.2014.069.01.0065.01.SLK"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footer" Target="footer1.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77E39-F657-4C0B-ACD0-C5D713C23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19</Pages>
  <Words>6077</Words>
  <Characters>34642</Characters>
  <Application>Microsoft Office Word</Application>
  <DocSecurity>0</DocSecurity>
  <Lines>288</Lines>
  <Paragraphs>81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40638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51</cp:revision>
  <cp:lastPrinted>2014-11-06T07:47:00Z</cp:lastPrinted>
  <dcterms:created xsi:type="dcterms:W3CDTF">2015-05-29T08:33:00Z</dcterms:created>
  <dcterms:modified xsi:type="dcterms:W3CDTF">2016-03-22T13:46:00Z</dcterms:modified>
</cp:coreProperties>
</file>